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41F19" w14:textId="16B65BA6" w:rsidR="00662D2F" w:rsidRPr="009003B1" w:rsidRDefault="00411D84" w:rsidP="005B1701">
      <w:pPr>
        <w:spacing w:line="0" w:lineRule="atLeast"/>
        <w:jc w:val="center"/>
        <w:rPr>
          <w:rFonts w:ascii="メイリオ" w:eastAsia="メイリオ" w:hAnsi="メイリオ" w:cs="メイリオ"/>
          <w:b/>
          <w:sz w:val="36"/>
          <w:szCs w:val="28"/>
        </w:rPr>
      </w:pPr>
      <w:r w:rsidRPr="009003B1">
        <w:rPr>
          <w:rFonts w:ascii="メイリオ" w:eastAsia="メイリオ" w:hAnsi="メイリオ" w:cs="メイリオ" w:hint="eastAsia"/>
          <w:b/>
          <w:sz w:val="36"/>
          <w:szCs w:val="28"/>
        </w:rPr>
        <w:t>つくば市</w:t>
      </w:r>
      <w:r w:rsidR="00124F1C" w:rsidRPr="009003B1">
        <w:rPr>
          <w:rFonts w:ascii="メイリオ" w:eastAsia="メイリオ" w:hAnsi="メイリオ" w:cs="メイリオ"/>
          <w:b/>
          <w:sz w:val="36"/>
          <w:szCs w:val="28"/>
        </w:rPr>
        <w:t>におけるコンビニエンスストアの利用実態調査</w:t>
      </w:r>
    </w:p>
    <w:p w14:paraId="47D557EC" w14:textId="5A1653F4" w:rsidR="00662D2F" w:rsidRPr="009003B1" w:rsidRDefault="002F2DC5" w:rsidP="005B1701">
      <w:pPr>
        <w:spacing w:line="0" w:lineRule="atLeast"/>
        <w:jc w:val="right"/>
        <w:rPr>
          <w:rFonts w:ascii="メイリオ" w:eastAsia="メイリオ" w:hAnsi="メイリオ" w:cs="メイリオ"/>
          <w:sz w:val="22"/>
          <w:szCs w:val="20"/>
        </w:rPr>
      </w:pPr>
      <w:ins w:id="0" w:author="Ayako Taniguchi" w:date="2019-05-26T14:05:00Z">
        <w:r>
          <w:rPr>
            <w:rFonts w:ascii="メイリオ" w:eastAsia="メイリオ" w:hAnsi="メイリオ" w:cs="メイリオ"/>
            <w:sz w:val="22"/>
            <w:szCs w:val="20"/>
          </w:rPr>
          <w:t xml:space="preserve">筑波大学　</w:t>
        </w:r>
      </w:ins>
      <w:r w:rsidR="00124F1C" w:rsidRPr="009003B1">
        <w:rPr>
          <w:rFonts w:ascii="メイリオ" w:eastAsia="メイリオ" w:hAnsi="メイリオ" w:cs="メイリオ"/>
          <w:sz w:val="22"/>
          <w:szCs w:val="20"/>
        </w:rPr>
        <w:t>社会工学類　都市計画実習　社会的ジレンマ班</w:t>
      </w:r>
      <w:ins w:id="1" w:author="Ayako Taniguchi" w:date="2019-05-26T14:17:00Z">
        <w:r w:rsidR="00C43A94">
          <w:rPr>
            <w:rFonts w:ascii="メイリオ" w:eastAsia="メイリオ" w:hAnsi="メイリオ" w:cs="メイリオ"/>
            <w:sz w:val="22"/>
            <w:szCs w:val="20"/>
          </w:rPr>
          <w:t>，</w:t>
        </w:r>
      </w:ins>
    </w:p>
    <w:p w14:paraId="0D504A3A" w14:textId="36E61BC2" w:rsidR="001D1332" w:rsidRPr="009003B1" w:rsidRDefault="001D1332" w:rsidP="005B1701">
      <w:pPr>
        <w:spacing w:line="0" w:lineRule="atLeast"/>
        <w:jc w:val="right"/>
        <w:rPr>
          <w:rFonts w:ascii="メイリオ" w:eastAsia="メイリオ" w:hAnsi="メイリオ" w:cs="メイリオ"/>
          <w:sz w:val="22"/>
          <w:szCs w:val="20"/>
        </w:rPr>
      </w:pPr>
      <w:r w:rsidRPr="009003B1">
        <w:rPr>
          <w:rFonts w:ascii="メイリオ" w:eastAsia="メイリオ" w:hAnsi="メイリオ" w:cs="メイリオ" w:hint="eastAsia"/>
          <w:sz w:val="22"/>
          <w:szCs w:val="20"/>
        </w:rPr>
        <w:t>連絡先：</w:t>
      </w:r>
      <w:r w:rsidR="00AD59B7" w:rsidRPr="009003B1">
        <w:rPr>
          <w:rFonts w:ascii="メイリオ" w:eastAsia="メイリオ" w:hAnsi="メイリオ" w:cs="メイリオ" w:hint="eastAsia"/>
          <w:sz w:val="22"/>
          <w:szCs w:val="20"/>
        </w:rPr>
        <w:t>a</w:t>
      </w:r>
      <w:r w:rsidR="00AD59B7" w:rsidRPr="009003B1">
        <w:rPr>
          <w:rFonts w:ascii="メイリオ" w:eastAsia="メイリオ" w:hAnsi="メイリオ" w:cs="メイリオ"/>
          <w:sz w:val="22"/>
          <w:szCs w:val="20"/>
        </w:rPr>
        <w:t>ilove24.10c@gmail.com</w:t>
      </w:r>
    </w:p>
    <w:p w14:paraId="041A593D" w14:textId="6627757C" w:rsidR="00A519B4" w:rsidRPr="002F2DC5" w:rsidRDefault="002F2DC5">
      <w:pPr>
        <w:spacing w:line="0" w:lineRule="atLeast"/>
        <w:ind w:firstLine="200"/>
        <w:rPr>
          <w:rFonts w:ascii="メイリオ" w:eastAsia="メイリオ" w:hAnsi="メイリオ" w:cs="メイリオ"/>
          <w:b/>
          <w:szCs w:val="20"/>
          <w:rPrChange w:id="2" w:author="Ayako Taniguchi" w:date="2019-05-26T14:07:00Z">
            <w:rPr>
              <w:rFonts w:ascii="メイリオ" w:eastAsia="メイリオ" w:hAnsi="メイリオ" w:cs="メイリオ"/>
              <w:sz w:val="22"/>
              <w:szCs w:val="20"/>
            </w:rPr>
          </w:rPrChange>
        </w:rPr>
      </w:pPr>
      <w:bookmarkStart w:id="3" w:name="_gjdgxs" w:colFirst="0" w:colLast="0"/>
      <w:bookmarkEnd w:id="3"/>
      <w:ins w:id="4" w:author="Ayako Taniguchi" w:date="2019-05-26T14:05:00Z">
        <w:r>
          <w:rPr>
            <w:rFonts w:ascii="メイリオ" w:eastAsia="メイリオ" w:hAnsi="メイリオ" w:cs="メイリオ"/>
            <w:sz w:val="22"/>
            <w:szCs w:val="20"/>
          </w:rPr>
          <w:t>私たちは、筑波大学社会工学類3年の必修授業である</w:t>
        </w:r>
      </w:ins>
      <w:del w:id="5" w:author="Ayako Taniguchi" w:date="2019-05-26T14:05:00Z">
        <w:r w:rsidRPr="009003B1" w:rsidDel="002F2DC5">
          <w:rPr>
            <w:rFonts w:ascii="メイリオ" w:eastAsia="メイリオ" w:hAnsi="メイリオ" w:cs="メイリオ"/>
            <w:sz w:val="22"/>
            <w:szCs w:val="20"/>
          </w:rPr>
          <w:delText>2</w:delText>
        </w:r>
        <w:r w:rsidR="00124F1C" w:rsidRPr="009003B1" w:rsidDel="002F2DC5">
          <w:rPr>
            <w:rFonts w:ascii="メイリオ" w:eastAsia="メイリオ" w:hAnsi="メイリオ" w:cs="メイリオ"/>
            <w:sz w:val="22"/>
            <w:szCs w:val="20"/>
          </w:rPr>
          <w:delText>019年度</w:delText>
        </w:r>
      </w:del>
      <w:r w:rsidR="00AD59B7" w:rsidRPr="009003B1">
        <w:rPr>
          <w:rFonts w:ascii="メイリオ" w:eastAsia="メイリオ" w:hAnsi="メイリオ" w:cs="メイリオ" w:hint="eastAsia"/>
          <w:sz w:val="22"/>
          <w:szCs w:val="20"/>
        </w:rPr>
        <w:t>都市計画実習</w:t>
      </w:r>
      <w:r w:rsidR="00124F1C" w:rsidRPr="009003B1">
        <w:rPr>
          <w:rFonts w:ascii="メイリオ" w:eastAsia="メイリオ" w:hAnsi="メイリオ" w:cs="メイリオ"/>
          <w:sz w:val="22"/>
          <w:szCs w:val="20"/>
        </w:rPr>
        <w:t>で、</w:t>
      </w:r>
      <w:r w:rsidR="00AD59B7" w:rsidRPr="009003B1">
        <w:rPr>
          <w:rFonts w:ascii="メイリオ" w:eastAsia="メイリオ" w:hAnsi="メイリオ" w:cs="メイリオ" w:hint="eastAsia"/>
          <w:sz w:val="22"/>
          <w:szCs w:val="20"/>
        </w:rPr>
        <w:t>コンビニエンスストアの24時間営業に関する</w:t>
      </w:r>
      <w:ins w:id="6" w:author="Ayako Taniguchi" w:date="2019-05-26T14:04:00Z">
        <w:r>
          <w:rPr>
            <w:rFonts w:ascii="メイリオ" w:eastAsia="メイリオ" w:hAnsi="メイリオ" w:cs="メイリオ" w:hint="eastAsia"/>
            <w:sz w:val="22"/>
            <w:szCs w:val="20"/>
          </w:rPr>
          <w:t>市民意識</w:t>
        </w:r>
      </w:ins>
      <w:r w:rsidR="00124F1C" w:rsidRPr="009003B1">
        <w:rPr>
          <w:rFonts w:ascii="メイリオ" w:eastAsia="メイリオ" w:hAnsi="メイリオ" w:cs="メイリオ"/>
          <w:sz w:val="22"/>
          <w:szCs w:val="20"/>
        </w:rPr>
        <w:t>調査を行っております。</w:t>
      </w:r>
      <w:del w:id="7" w:author="Ayako Taniguchi" w:date="2019-05-26T14:04:00Z">
        <w:r w:rsidR="00124F1C" w:rsidRPr="009003B1" w:rsidDel="002F2DC5">
          <w:rPr>
            <w:rFonts w:ascii="メイリオ" w:eastAsia="メイリオ" w:hAnsi="メイリオ" w:cs="メイリオ"/>
            <w:sz w:val="22"/>
            <w:szCs w:val="20"/>
          </w:rPr>
          <w:delText>今回、得られたデータをもとに</w:delText>
        </w:r>
        <w:r w:rsidR="00A7293E" w:rsidRPr="009003B1" w:rsidDel="002F2DC5">
          <w:rPr>
            <w:rFonts w:ascii="メイリオ" w:eastAsia="メイリオ" w:hAnsi="メイリオ" w:cs="メイリオ" w:hint="eastAsia"/>
            <w:sz w:val="22"/>
            <w:szCs w:val="20"/>
          </w:rPr>
          <w:delText>24時間営業の必要がないコンビニモデルを</w:delText>
        </w:r>
        <w:r w:rsidR="00CF7081" w:rsidRPr="009003B1" w:rsidDel="002F2DC5">
          <w:rPr>
            <w:rFonts w:ascii="メイリオ" w:eastAsia="メイリオ" w:hAnsi="メイリオ" w:cs="メイリオ" w:hint="eastAsia"/>
            <w:sz w:val="22"/>
            <w:szCs w:val="20"/>
          </w:rPr>
          <w:delText>調べ</w:delText>
        </w:r>
        <w:r w:rsidR="00124F1C" w:rsidRPr="009003B1" w:rsidDel="002F2DC5">
          <w:rPr>
            <w:rFonts w:ascii="メイリオ" w:eastAsia="メイリオ" w:hAnsi="メイリオ" w:cs="メイリオ"/>
            <w:sz w:val="22"/>
            <w:szCs w:val="20"/>
          </w:rPr>
          <w:delText>ます。</w:delText>
        </w:r>
      </w:del>
      <w:r w:rsidR="00124F1C" w:rsidRPr="009003B1">
        <w:rPr>
          <w:rFonts w:ascii="メイリオ" w:eastAsia="メイリオ" w:hAnsi="メイリオ" w:cs="メイリオ"/>
          <w:sz w:val="22"/>
          <w:szCs w:val="20"/>
        </w:rPr>
        <w:t>つきましてはお手数ですが、アンケートにご協力頂けますようお願い申し上げます。尚、回答は無記名</w:t>
      </w:r>
      <w:del w:id="8" w:author="Ayako Taniguchi" w:date="2019-05-26T14:05:00Z">
        <w:r w:rsidR="00124F1C" w:rsidRPr="009003B1" w:rsidDel="002F2DC5">
          <w:rPr>
            <w:rFonts w:ascii="メイリオ" w:eastAsia="メイリオ" w:hAnsi="メイリオ" w:cs="メイリオ"/>
            <w:sz w:val="22"/>
            <w:szCs w:val="20"/>
          </w:rPr>
          <w:delText>で行わ</w:delText>
        </w:r>
      </w:del>
      <w:ins w:id="9" w:author="Ayako Taniguchi" w:date="2019-05-26T14:05:00Z">
        <w:r>
          <w:rPr>
            <w:rFonts w:ascii="メイリオ" w:eastAsia="メイリオ" w:hAnsi="メイリオ" w:cs="メイリオ"/>
            <w:sz w:val="22"/>
            <w:szCs w:val="20"/>
          </w:rPr>
          <w:t>、</w:t>
        </w:r>
      </w:ins>
      <w:del w:id="10" w:author="Ayako Taniguchi" w:date="2019-05-26T14:05:00Z">
        <w:r w:rsidR="00124F1C" w:rsidRPr="009003B1" w:rsidDel="002F2DC5">
          <w:rPr>
            <w:rFonts w:ascii="メイリオ" w:eastAsia="メイリオ" w:hAnsi="メイリオ" w:cs="メイリオ"/>
            <w:sz w:val="22"/>
            <w:szCs w:val="20"/>
          </w:rPr>
          <w:delText>れます。</w:delText>
        </w:r>
      </w:del>
      <w:r w:rsidR="00124F1C" w:rsidRPr="009003B1">
        <w:rPr>
          <w:rFonts w:ascii="メイリオ" w:eastAsia="メイリオ" w:hAnsi="メイリオ" w:cs="メイリオ"/>
          <w:sz w:val="22"/>
          <w:szCs w:val="20"/>
        </w:rPr>
        <w:t>得られた情報は厳重に管理し、すべて統計的に処理されますので</w:t>
      </w:r>
      <w:del w:id="11" w:author="Ayako Taniguchi" w:date="2019-05-26T14:06:00Z">
        <w:r w:rsidR="00124F1C" w:rsidRPr="009003B1" w:rsidDel="002F2DC5">
          <w:rPr>
            <w:rFonts w:ascii="メイリオ" w:eastAsia="メイリオ" w:hAnsi="メイリオ" w:cs="メイリオ"/>
            <w:sz w:val="22"/>
            <w:szCs w:val="20"/>
          </w:rPr>
          <w:delText>、</w:delText>
        </w:r>
      </w:del>
      <w:r w:rsidR="00124F1C" w:rsidRPr="009003B1">
        <w:rPr>
          <w:rFonts w:ascii="メイリオ" w:eastAsia="メイリオ" w:hAnsi="メイリオ" w:cs="メイリオ"/>
          <w:sz w:val="22"/>
          <w:szCs w:val="20"/>
        </w:rPr>
        <w:t>個人が特定されることはありません。回答時間は</w:t>
      </w:r>
      <w:del w:id="12" w:author="Ayako Taniguchi" w:date="2019-05-26T14:06:00Z">
        <w:r w:rsidR="00124F1C" w:rsidRPr="009003B1" w:rsidDel="002F2DC5">
          <w:rPr>
            <w:rFonts w:ascii="メイリオ" w:eastAsia="メイリオ" w:hAnsi="メイリオ" w:cs="メイリオ"/>
            <w:sz w:val="22"/>
            <w:szCs w:val="20"/>
          </w:rPr>
          <w:delText>、</w:delText>
        </w:r>
      </w:del>
      <w:ins w:id="13" w:author="松本涼太" w:date="2019-05-29T19:58:00Z">
        <w:r w:rsidR="002D6E32">
          <w:rPr>
            <w:rFonts w:ascii="メイリオ" w:eastAsia="メイリオ" w:hAnsi="メイリオ" w:cs="メイリオ" w:hint="eastAsia"/>
            <w:sz w:val="22"/>
            <w:szCs w:val="20"/>
          </w:rPr>
          <w:t>1</w:t>
        </w:r>
        <w:r w:rsidR="002D6E32">
          <w:rPr>
            <w:rFonts w:ascii="メイリオ" w:eastAsia="メイリオ" w:hAnsi="メイリオ" w:cs="メイリオ"/>
            <w:sz w:val="22"/>
            <w:szCs w:val="20"/>
          </w:rPr>
          <w:t>5</w:t>
        </w:r>
      </w:ins>
      <w:ins w:id="14" w:author="松本涼太" w:date="2019-05-29T19:59:00Z">
        <w:r w:rsidR="002D6E32">
          <w:rPr>
            <w:rFonts w:ascii="メイリオ" w:eastAsia="メイリオ" w:hAnsi="メイリオ" w:cs="メイリオ"/>
            <w:sz w:val="22"/>
            <w:szCs w:val="20"/>
          </w:rPr>
          <w:t>~20</w:t>
        </w:r>
      </w:ins>
      <w:del w:id="15" w:author="松本涼太" w:date="2019-05-29T19:58:00Z">
        <w:r w:rsidR="00124F1C" w:rsidRPr="009003B1" w:rsidDel="002D6E32">
          <w:rPr>
            <w:rFonts w:ascii="メイリオ" w:eastAsia="メイリオ" w:hAnsi="メイリオ" w:cs="メイリオ"/>
            <w:sz w:val="22"/>
            <w:szCs w:val="20"/>
          </w:rPr>
          <w:delText>５～10</w:delText>
        </w:r>
      </w:del>
      <w:r w:rsidR="00124F1C" w:rsidRPr="009003B1">
        <w:rPr>
          <w:rFonts w:ascii="メイリオ" w:eastAsia="メイリオ" w:hAnsi="メイリオ" w:cs="メイリオ"/>
          <w:sz w:val="22"/>
          <w:szCs w:val="20"/>
        </w:rPr>
        <w:t>分程度です。</w:t>
      </w:r>
      <w:r w:rsidR="001C0AC3" w:rsidRPr="002F2DC5">
        <w:rPr>
          <w:rFonts w:ascii="メイリオ" w:eastAsia="メイリオ" w:hAnsi="メイリオ" w:cs="メイリオ" w:hint="eastAsia"/>
          <w:b/>
          <w:szCs w:val="20"/>
          <w:u w:val="single"/>
          <w:rPrChange w:id="16" w:author="Ayako Taniguchi" w:date="2019-05-26T14:07:00Z">
            <w:rPr>
              <w:rFonts w:ascii="メイリオ" w:eastAsia="メイリオ" w:hAnsi="メイリオ" w:cs="メイリオ" w:hint="eastAsia"/>
              <w:sz w:val="22"/>
              <w:szCs w:val="20"/>
              <w:u w:val="single"/>
            </w:rPr>
          </w:rPrChange>
        </w:rPr>
        <w:t>（</w:t>
      </w:r>
      <w:del w:id="17" w:author="Ayako Taniguchi" w:date="2019-05-26T14:17:00Z">
        <w:r w:rsidR="001C0AC3" w:rsidRPr="002F2DC5" w:rsidDel="00C43A94">
          <w:rPr>
            <w:rFonts w:ascii="メイリオ" w:eastAsia="メイリオ" w:hAnsi="メイリオ" w:cs="メイリオ" w:hint="eastAsia"/>
            <w:b/>
            <w:szCs w:val="20"/>
            <w:u w:val="single"/>
            <w:rPrChange w:id="18" w:author="Ayako Taniguchi" w:date="2019-05-26T14:07:00Z">
              <w:rPr>
                <w:rFonts w:ascii="メイリオ" w:eastAsia="メイリオ" w:hAnsi="メイリオ" w:cs="メイリオ" w:hint="eastAsia"/>
                <w:sz w:val="22"/>
                <w:szCs w:val="20"/>
                <w:u w:val="single"/>
              </w:rPr>
            </w:rPrChange>
          </w:rPr>
          <w:delText xml:space="preserve">アンケート対象　</w:delText>
        </w:r>
      </w:del>
      <w:r w:rsidR="001C0AC3" w:rsidRPr="002F2DC5">
        <w:rPr>
          <w:rFonts w:ascii="メイリオ" w:eastAsia="メイリオ" w:hAnsi="メイリオ" w:cs="メイリオ"/>
          <w:b/>
          <w:szCs w:val="20"/>
          <w:u w:val="single"/>
          <w:rPrChange w:id="19" w:author="Ayako Taniguchi" w:date="2019-05-26T14:07:00Z">
            <w:rPr>
              <w:rFonts w:ascii="メイリオ" w:eastAsia="メイリオ" w:hAnsi="メイリオ" w:cs="メイリオ"/>
              <w:sz w:val="22"/>
              <w:szCs w:val="20"/>
              <w:u w:val="single"/>
            </w:rPr>
          </w:rPrChange>
        </w:rPr>
        <w:t>65歳以上</w:t>
      </w:r>
      <w:ins w:id="20" w:author="Ayako Taniguchi" w:date="2019-05-26T14:17:00Z">
        <w:r w:rsidR="00C43A94">
          <w:rPr>
            <w:rFonts w:ascii="メイリオ" w:eastAsia="メイリオ" w:hAnsi="メイリオ" w:cs="メイリオ" w:hint="eastAsia"/>
            <w:b/>
            <w:szCs w:val="20"/>
            <w:u w:val="single"/>
          </w:rPr>
          <w:t>対象</w:t>
        </w:r>
      </w:ins>
      <w:r w:rsidR="001C0AC3" w:rsidRPr="002F2DC5">
        <w:rPr>
          <w:rFonts w:ascii="メイリオ" w:eastAsia="メイリオ" w:hAnsi="メイリオ" w:cs="メイリオ" w:hint="eastAsia"/>
          <w:b/>
          <w:szCs w:val="20"/>
          <w:u w:val="single"/>
          <w:rPrChange w:id="21" w:author="Ayako Taniguchi" w:date="2019-05-26T14:07:00Z">
            <w:rPr>
              <w:rFonts w:ascii="メイリオ" w:eastAsia="メイリオ" w:hAnsi="メイリオ" w:cs="メイリオ" w:hint="eastAsia"/>
              <w:sz w:val="22"/>
              <w:szCs w:val="20"/>
              <w:u w:val="single"/>
            </w:rPr>
          </w:rPrChange>
        </w:rPr>
        <w:t>）</w:t>
      </w:r>
    </w:p>
    <w:p w14:paraId="25B63C52" w14:textId="1FE06363" w:rsidR="001D1332" w:rsidRPr="009003B1" w:rsidRDefault="001D1332" w:rsidP="005B1701">
      <w:pPr>
        <w:spacing w:line="0" w:lineRule="atLeast"/>
        <w:rPr>
          <w:rFonts w:ascii="メイリオ" w:eastAsia="メイリオ" w:hAnsi="メイリオ" w:cs="メイリオ"/>
          <w:sz w:val="22"/>
          <w:szCs w:val="20"/>
        </w:rPr>
      </w:pPr>
      <w:r w:rsidRPr="009003B1">
        <w:rPr>
          <w:rFonts w:ascii="メイリオ" w:eastAsia="メイリオ" w:hAnsi="メイリオ" w:cs="メイリオ"/>
          <w:szCs w:val="21"/>
        </w:rPr>
        <w:t>Q</w:t>
      </w:r>
      <w:r w:rsidRPr="009003B1">
        <w:rPr>
          <w:rFonts w:ascii="メイリオ" w:eastAsia="メイリオ" w:hAnsi="メイリオ" w:cs="メイリオ" w:hint="eastAsia"/>
          <w:szCs w:val="21"/>
        </w:rPr>
        <w:t>1</w:t>
      </w:r>
      <w:r w:rsidRPr="009003B1">
        <w:rPr>
          <w:rFonts w:ascii="メイリオ" w:eastAsia="メイリオ" w:hAnsi="メイリオ" w:cs="メイリオ"/>
          <w:szCs w:val="21"/>
        </w:rPr>
        <w:t>．</w:t>
      </w:r>
      <w:r w:rsidRPr="002D5E91">
        <w:rPr>
          <w:rFonts w:ascii="メイリオ" w:eastAsia="メイリオ" w:hAnsi="メイリオ" w:cs="メイリオ"/>
          <w:sz w:val="22"/>
          <w:szCs w:val="20"/>
        </w:rPr>
        <w:t>あなたの</w:t>
      </w:r>
      <w:r w:rsidRPr="00AE676E">
        <w:rPr>
          <w:rFonts w:ascii="メイリオ" w:eastAsia="メイリオ" w:hAnsi="メイリオ" w:cs="メイリオ"/>
          <w:b/>
          <w:szCs w:val="20"/>
          <w:rPrChange w:id="22" w:author="松本涼太" w:date="2019-05-28T12:54:00Z">
            <w:rPr>
              <w:rFonts w:ascii="メイリオ" w:eastAsia="メイリオ" w:hAnsi="メイリオ" w:cs="メイリオ"/>
              <w:sz w:val="22"/>
              <w:szCs w:val="20"/>
            </w:rPr>
          </w:rPrChange>
        </w:rPr>
        <w:t>コンビニ利用</w:t>
      </w:r>
      <w:r w:rsidRPr="009003B1">
        <w:rPr>
          <w:rFonts w:ascii="メイリオ" w:eastAsia="メイリオ" w:hAnsi="メイリオ" w:cs="メイリオ"/>
          <w:sz w:val="22"/>
          <w:szCs w:val="20"/>
        </w:rPr>
        <w:t>に関する質問です。 以下の質問にお答えください</w:t>
      </w:r>
      <w:r w:rsidRPr="009003B1">
        <w:rPr>
          <w:rFonts w:ascii="メイリオ" w:eastAsia="メイリオ" w:hAnsi="メイリオ" w:cs="メイリオ"/>
          <w:szCs w:val="21"/>
        </w:rPr>
        <w:t>。</w:t>
      </w:r>
    </w:p>
    <w:tbl>
      <w:tblPr>
        <w:tblStyle w:val="ac"/>
        <w:tblW w:w="104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  <w:tblPrChange w:id="23" w:author="松本涼太" w:date="2019-05-29T20:49:00Z">
          <w:tblPr>
            <w:tblStyle w:val="ac"/>
            <w:tblW w:w="10470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</w:tblPrChange>
      </w:tblPr>
      <w:tblGrid>
        <w:gridCol w:w="5382"/>
        <w:gridCol w:w="5103"/>
        <w:tblGridChange w:id="24">
          <w:tblGrid>
            <w:gridCol w:w="4815"/>
            <w:gridCol w:w="5655"/>
          </w:tblGrid>
        </w:tblGridChange>
      </w:tblGrid>
      <w:tr w:rsidR="001D1332" w:rsidRPr="009003B1" w14:paraId="010E0ED4" w14:textId="77777777" w:rsidTr="00587565">
        <w:trPr>
          <w:trHeight w:val="1000"/>
          <w:trPrChange w:id="25" w:author="松本涼太" w:date="2019-05-29T20:49:00Z">
            <w:trPr>
              <w:trHeight w:val="1000"/>
            </w:trPr>
          </w:trPrChange>
        </w:trPr>
        <w:tc>
          <w:tcPr>
            <w:tcW w:w="5382" w:type="dxa"/>
            <w:shd w:val="clear" w:color="auto" w:fill="auto"/>
            <w:tcPrChange w:id="26" w:author="松本涼太" w:date="2019-05-29T20:49:00Z">
              <w:tcPr>
                <w:tcW w:w="4815" w:type="dxa"/>
                <w:shd w:val="clear" w:color="auto" w:fill="auto"/>
              </w:tcPr>
            </w:tcPrChange>
          </w:tcPr>
          <w:p w14:paraId="25D3E66A" w14:textId="2C874ADD" w:rsidR="001D1332" w:rsidRPr="009003B1" w:rsidRDefault="00641074" w:rsidP="006410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630" w:hangingChars="300" w:hanging="63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 xml:space="preserve">1-2.　</w:t>
            </w:r>
            <w:r w:rsidR="00F93896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どのくらいの頻度でコンビニを利用しますか。</w:t>
            </w:r>
            <w:r w:rsidR="001954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当てはまる項目</w:t>
            </w:r>
            <w:r w:rsidR="0019541C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に</w:t>
            </w:r>
            <w:r w:rsidR="001D1332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☑し、下線部に利用する</w:t>
            </w:r>
            <w:r w:rsidR="001D1332" w:rsidRPr="00C160F2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u w:val="single"/>
                <w:rPrChange w:id="27" w:author="松本涼太" w:date="2019-05-28T12:46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  <w:u w:val="single"/>
                  </w:rPr>
                </w:rPrChange>
              </w:rPr>
              <w:t>回数</w:t>
            </w:r>
            <w:r w:rsidR="001D1332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を記入してください。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bottom"/>
            <w:tcPrChange w:id="28" w:author="松本涼太" w:date="2019-05-29T20:49:00Z">
              <w:tcPr>
                <w:tcW w:w="5655" w:type="dxa"/>
                <w:tcBorders>
                  <w:bottom w:val="single" w:sz="4" w:space="0" w:color="auto"/>
                </w:tcBorders>
                <w:vAlign w:val="bottom"/>
              </w:tcPr>
            </w:tcPrChange>
          </w:tcPr>
          <w:p w14:paraId="4729B4A5" w14:textId="39E451AF" w:rsidR="00746EAB" w:rsidRPr="009003B1" w:rsidRDefault="0019541C" w:rsidP="000E1104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41AAB33" wp14:editId="52701072">
                      <wp:simplePos x="0" y="0"/>
                      <wp:positionH relativeFrom="column">
                        <wp:posOffset>1623695</wp:posOffset>
                      </wp:positionH>
                      <wp:positionV relativeFrom="paragraph">
                        <wp:posOffset>-17145</wp:posOffset>
                      </wp:positionV>
                      <wp:extent cx="7620" cy="1073150"/>
                      <wp:effectExtent l="57150" t="19050" r="68580" b="8890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61" cy="107315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56FFF8" id="直線コネクタ 2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85pt,-1.35pt" to="128.45pt,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" strokecolor="black [3213]" strokeweight=".5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0E1104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記入例：</w:t>
            </w:r>
            <w:ins w:id="29" w:author="Ayako Taniguchi" w:date="2019-05-26T14:07:00Z">
              <w:r w:rsidR="002F2DC5" w:rsidRPr="002F2DC5">
                <w:rPr>
                  <w:rFonts w:ascii="メイリオ" w:eastAsia="メイリオ" w:hAnsi="メイリオ" w:cs="メイリオ" w:hint="eastAsia"/>
                  <w:b/>
                  <w:i/>
                  <w:sz w:val="18"/>
                  <w:szCs w:val="18"/>
                  <w:rPrChange w:id="30" w:author="Ayako Taniguchi" w:date="2019-05-26T14:08:00Z">
                    <w:rPr>
                      <w:rFonts w:ascii="メイリオ" w:eastAsia="メイリオ" w:hAnsi="メイリオ" w:cs="メイリオ" w:hint="eastAsia"/>
                      <w:sz w:val="21"/>
                      <w:szCs w:val="18"/>
                    </w:rPr>
                  </w:rPrChange>
                </w:rPr>
                <w:t>週</w:t>
              </w:r>
              <w:r w:rsidR="002F2DC5" w:rsidRPr="002F2DC5">
                <w:rPr>
                  <w:rFonts w:ascii="メイリオ" w:eastAsia="メイリオ" w:hAnsi="メイリオ" w:cs="メイリオ"/>
                  <w:b/>
                  <w:i/>
                  <w:sz w:val="18"/>
                  <w:szCs w:val="18"/>
                  <w:rPrChange w:id="31" w:author="Ayako Taniguchi" w:date="2019-05-26T14:08:00Z">
                    <w:rPr>
                      <w:rFonts w:ascii="メイリオ" w:eastAsia="メイリオ" w:hAnsi="メイリオ" w:cs="メイリオ"/>
                      <w:sz w:val="21"/>
                      <w:szCs w:val="18"/>
                    </w:rPr>
                  </w:rPrChange>
                </w:rPr>
                <w:t>3回くらいの場合</w:t>
              </w:r>
            </w:ins>
          </w:p>
          <w:p w14:paraId="026C0047" w14:textId="39F7FAF1" w:rsidR="000E1104" w:rsidRPr="009003B1" w:rsidRDefault="000E1104" w:rsidP="000E1104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□日に</w:t>
            </w:r>
            <w:r w:rsidR="00C355C0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　　　　　　　　　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□日に</w:t>
            </w:r>
          </w:p>
          <w:p w14:paraId="38A67728" w14:textId="47E7C9AB" w:rsidR="000E1104" w:rsidRPr="009003B1" w:rsidRDefault="000E1104" w:rsidP="000E1104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☑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週に　</w:t>
            </w:r>
            <w:r w:rsidRPr="009003B1">
              <w:rPr>
                <w:rFonts w:ascii="メイリオ" w:eastAsia="メイリオ" w:hAnsi="メイリオ" w:cs="メイリオ"/>
                <w:b/>
                <w:sz w:val="22"/>
                <w:u w:val="single"/>
              </w:rPr>
              <w:t xml:space="preserve">　</w:t>
            </w:r>
            <w:r w:rsidRPr="009003B1">
              <w:rPr>
                <w:rFonts w:ascii="メイリオ" w:eastAsia="メイリオ" w:hAnsi="メイリオ" w:cs="メイリオ" w:hint="eastAsia"/>
                <w:b/>
                <w:sz w:val="22"/>
                <w:u w:val="single"/>
              </w:rPr>
              <w:t>3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  <w:u w:val="single"/>
              </w:rPr>
              <w:t xml:space="preserve">　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>回程度</w:t>
            </w:r>
            <w:r w:rsidR="00C355C0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　　 </w:t>
            </w:r>
            <w:r w:rsidR="001D1332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□週に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</w:t>
            </w:r>
            <w:r w:rsidR="0019541C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  <w:u w:val="single"/>
              </w:rPr>
              <w:t xml:space="preserve">　　</w:t>
            </w:r>
            <w:r w:rsidR="00C355C0" w:rsidRPr="009003B1">
              <w:rPr>
                <w:rFonts w:ascii="メイリオ" w:eastAsia="メイリオ" w:hAnsi="メイリオ" w:cs="メイリオ" w:hint="eastAsia"/>
                <w:sz w:val="21"/>
                <w:szCs w:val="18"/>
                <w:u w:val="single"/>
              </w:rPr>
              <w:t xml:space="preserve">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  <w:u w:val="single"/>
              </w:rPr>
              <w:t xml:space="preserve"> </w:t>
            </w:r>
            <w:r w:rsidR="0019541C"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  <w:u w:val="single"/>
              </w:rPr>
              <w:t>回程度</w:t>
            </w:r>
            <w:r w:rsidR="001D1332"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　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　　　　</w:t>
            </w:r>
            <w:r w:rsidR="001D1332"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　</w:t>
            </w:r>
          </w:p>
          <w:p w14:paraId="4D3B2F86" w14:textId="16C3A508" w:rsidR="001D1332" w:rsidRPr="009003B1" w:rsidDel="002F2DC5" w:rsidRDefault="000E1104" w:rsidP="000E1104">
            <w:pPr>
              <w:spacing w:line="0" w:lineRule="atLeast"/>
              <w:rPr>
                <w:del w:id="32" w:author="Ayako Taniguchi" w:date="2019-05-26T14:08:00Z"/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□月に　</w:t>
            </w:r>
            <w:r w:rsidR="00C355C0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　　　　　　　　</w:t>
            </w:r>
            <w:r w:rsidR="001D1332"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□月に　</w:t>
            </w:r>
          </w:p>
          <w:p w14:paraId="3E348CE5" w14:textId="6D82C31F" w:rsidR="001D1332" w:rsidRPr="009003B1" w:rsidRDefault="001D1332" w:rsidP="000E1104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</w:pPr>
          </w:p>
        </w:tc>
      </w:tr>
      <w:tr w:rsidR="001D1332" w:rsidRPr="009003B1" w14:paraId="7CB493F5" w14:textId="77777777" w:rsidTr="00587565">
        <w:trPr>
          <w:trHeight w:val="1000"/>
          <w:trPrChange w:id="33" w:author="松本涼太" w:date="2019-05-29T20:49:00Z">
            <w:trPr>
              <w:trHeight w:val="1000"/>
            </w:trPr>
          </w:trPrChange>
        </w:trPr>
        <w:tc>
          <w:tcPr>
            <w:tcW w:w="5382" w:type="dxa"/>
            <w:shd w:val="clear" w:color="auto" w:fill="auto"/>
            <w:tcPrChange w:id="34" w:author="松本涼太" w:date="2019-05-29T20:49:00Z">
              <w:tcPr>
                <w:tcW w:w="4815" w:type="dxa"/>
                <w:shd w:val="clear" w:color="auto" w:fill="auto"/>
              </w:tcPr>
            </w:tcPrChange>
          </w:tcPr>
          <w:p w14:paraId="135B8222" w14:textId="6E972C97" w:rsidR="001D1332" w:rsidRPr="009003B1" w:rsidRDefault="001D1332" w:rsidP="00641074">
            <w:pPr>
              <w:pStyle w:val="af"/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普段、コンビニを利用する際どの交通手段を最も用いますか。（複数回答可）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  <w:tcPrChange w:id="35" w:author="松本涼太" w:date="2019-05-29T20:49:00Z">
              <w:tcPr>
                <w:tcW w:w="5655" w:type="dxa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0EF2927A" w14:textId="3033C001" w:rsidR="00F93BC1" w:rsidRPr="009003B1" w:rsidRDefault="001D1332" w:rsidP="005B1701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1. 徒歩　　</w:t>
            </w:r>
            <w:ins w:id="36" w:author="Ayako Taniguchi" w:date="2019-05-26T14:08:00Z">
              <w:r w:rsidR="002F2DC5"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　</w:t>
              </w:r>
            </w:ins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2. 自転車　　3. バス　　4. 電車　　</w:t>
            </w:r>
          </w:p>
          <w:p w14:paraId="755E466A" w14:textId="77777777" w:rsidR="00F93BC1" w:rsidRPr="009003B1" w:rsidRDefault="001D1332" w:rsidP="005B1701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5. クルマ</w:t>
            </w:r>
            <w:r w:rsidR="00F93BC1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　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6. 原付(50cc以下)　　</w:t>
            </w:r>
          </w:p>
          <w:p w14:paraId="538A3F58" w14:textId="39E3DB3B" w:rsidR="001D1332" w:rsidRPr="009003B1" w:rsidRDefault="001D1332" w:rsidP="005B1701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7. 自動二輪車(50cc以上)</w:t>
            </w:r>
          </w:p>
          <w:p w14:paraId="79ACFEB6" w14:textId="36F2DD6F" w:rsidR="001D1332" w:rsidRPr="009003B1" w:rsidRDefault="001D1332" w:rsidP="005B1701">
            <w:pPr>
              <w:widowControl/>
              <w:spacing w:line="0" w:lineRule="atLeast"/>
              <w:ind w:left="203" w:hanging="203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8. </w:t>
            </w:r>
            <w:r w:rsidR="00F93BC1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その他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（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　　　</w:t>
            </w:r>
            <w:del w:id="37" w:author="松本涼太" w:date="2019-05-28T12:56:00Z">
              <w:r w:rsidRPr="009003B1" w:rsidDel="002D5E91">
                <w:rPr>
                  <w:rFonts w:ascii="メイリオ" w:eastAsia="メイリオ" w:hAnsi="メイリオ" w:cs="メイリオ"/>
                  <w:sz w:val="21"/>
                  <w:szCs w:val="18"/>
                  <w:u w:val="single"/>
                </w:rPr>
                <w:delText xml:space="preserve">　</w:delText>
              </w:r>
            </w:del>
            <w:r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　　　　　　　　　　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）</w:t>
            </w:r>
          </w:p>
        </w:tc>
      </w:tr>
      <w:tr w:rsidR="001D1332" w:rsidRPr="009003B1" w14:paraId="235D0649" w14:textId="77777777" w:rsidTr="00587565">
        <w:trPr>
          <w:trHeight w:val="560"/>
          <w:trPrChange w:id="38" w:author="松本涼太" w:date="2019-05-29T20:49:00Z">
            <w:trPr>
              <w:trHeight w:val="560"/>
            </w:trPr>
          </w:trPrChange>
        </w:trPr>
        <w:tc>
          <w:tcPr>
            <w:tcW w:w="5382" w:type="dxa"/>
            <w:shd w:val="clear" w:color="auto" w:fill="auto"/>
            <w:tcPrChange w:id="39" w:author="松本涼太" w:date="2019-05-29T20:49:00Z">
              <w:tcPr>
                <w:tcW w:w="4815" w:type="dxa"/>
                <w:shd w:val="clear" w:color="auto" w:fill="auto"/>
              </w:tcPr>
            </w:tcPrChange>
          </w:tcPr>
          <w:p w14:paraId="0D186561" w14:textId="017EA2D2" w:rsidR="001D1332" w:rsidRPr="009003B1" w:rsidRDefault="001D1332">
            <w:pPr>
              <w:pStyle w:val="af"/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普段、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</w:rPr>
              <w:t>深夜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（22</w:t>
            </w:r>
            <w:r w:rsidR="009003B1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時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～6</w:t>
            </w:r>
            <w:r w:rsidR="009003B1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時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）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にコンビニを利用しますか。</w:t>
            </w:r>
            <w:ins w:id="40" w:author="Ayako Taniguchi" w:date="2019-05-26T14:14:00Z">
              <w:r w:rsidR="000B26E7" w:rsidRPr="002D6E32">
                <w:rPr>
                  <w:rFonts w:ascii="メイリオ" w:eastAsia="メイリオ" w:hAnsi="メイリオ" w:cs="メイリオ"/>
                  <w:b/>
                  <w:bCs/>
                  <w:color w:val="000000"/>
                  <w:sz w:val="21"/>
                  <w:szCs w:val="18"/>
                  <w:u w:val="single"/>
                  <w:rPrChange w:id="41" w:author="松本涼太" w:date="2019-05-29T19:59:00Z">
                    <w:rPr>
                      <w:rFonts w:ascii="メイリオ" w:eastAsia="メイリオ" w:hAnsi="メイリオ" w:cs="メイリオ"/>
                      <w:color w:val="000000"/>
                      <w:sz w:val="21"/>
                      <w:szCs w:val="18"/>
                    </w:rPr>
                  </w:rPrChange>
                </w:rPr>
                <w:t>(</w:t>
              </w:r>
            </w:ins>
            <w:ins w:id="42" w:author="Ayako Taniguchi" w:date="2019-05-26T14:13:00Z">
              <w:r w:rsidR="000B26E7" w:rsidRPr="002D6E32">
                <w:rPr>
                  <w:rFonts w:ascii="メイリオ" w:eastAsia="メイリオ" w:hAnsi="メイリオ" w:cs="メイリオ"/>
                  <w:b/>
                  <w:bCs/>
                  <w:color w:val="000000"/>
                  <w:sz w:val="18"/>
                  <w:szCs w:val="18"/>
                  <w:u w:val="single"/>
                  <w:rPrChange w:id="43" w:author="松本涼太" w:date="2019-05-29T19:59:00Z">
                    <w:rPr>
                      <w:rFonts w:ascii="メイリオ" w:eastAsia="メイリオ" w:hAnsi="メイリオ" w:cs="メイリオ"/>
                      <w:color w:val="000000"/>
                      <w:sz w:val="21"/>
                      <w:szCs w:val="18"/>
                    </w:rPr>
                  </w:rPrChange>
                </w:rPr>
                <w:t>最も</w:t>
              </w:r>
            </w:ins>
            <w:ins w:id="44" w:author="Ayako Taniguchi" w:date="2019-05-26T14:09:00Z">
              <w:r w:rsidR="002F2DC5" w:rsidRPr="002D6E32">
                <w:rPr>
                  <w:rFonts w:ascii="メイリオ" w:eastAsia="メイリオ" w:hAnsi="メイリオ" w:cs="メイリオ"/>
                  <w:b/>
                  <w:bCs/>
                  <w:color w:val="000000"/>
                  <w:sz w:val="18"/>
                  <w:szCs w:val="18"/>
                  <w:u w:val="single"/>
                  <w:rPrChange w:id="45" w:author="松本涼太" w:date="2019-05-29T19:59:00Z">
                    <w:rPr>
                      <w:rFonts w:ascii="メイリオ" w:eastAsia="メイリオ" w:hAnsi="メイリオ" w:cs="メイリオ"/>
                      <w:color w:val="000000"/>
                      <w:sz w:val="21"/>
                      <w:szCs w:val="18"/>
                    </w:rPr>
                  </w:rPrChange>
                </w:rPr>
                <w:t>当てはまる</w:t>
              </w:r>
            </w:ins>
            <w:ins w:id="46" w:author="Ayako Taniguchi" w:date="2019-05-26T14:13:00Z">
              <w:r w:rsidR="000B26E7" w:rsidRPr="002D6E32">
                <w:rPr>
                  <w:rFonts w:ascii="メイリオ" w:eastAsia="メイリオ" w:hAnsi="メイリオ" w:cs="メイリオ"/>
                  <w:b/>
                  <w:bCs/>
                  <w:color w:val="000000"/>
                  <w:sz w:val="18"/>
                  <w:szCs w:val="18"/>
                  <w:u w:val="single"/>
                  <w:rPrChange w:id="47" w:author="松本涼太" w:date="2019-05-29T19:59:00Z">
                    <w:rPr>
                      <w:rFonts w:ascii="メイリオ" w:eastAsia="メイリオ" w:hAnsi="メイリオ" w:cs="メイリオ"/>
                      <w:color w:val="000000"/>
                      <w:sz w:val="21"/>
                      <w:szCs w:val="18"/>
                    </w:rPr>
                  </w:rPrChange>
                </w:rPr>
                <w:t>数字</w:t>
              </w:r>
            </w:ins>
            <w:ins w:id="48" w:author="Ayako Taniguchi" w:date="2019-05-26T14:09:00Z">
              <w:r w:rsidR="002F2DC5" w:rsidRPr="002D6E32">
                <w:rPr>
                  <w:rFonts w:ascii="メイリオ" w:eastAsia="メイリオ" w:hAnsi="メイリオ" w:cs="メイリオ"/>
                  <w:b/>
                  <w:bCs/>
                  <w:color w:val="000000"/>
                  <w:sz w:val="18"/>
                  <w:szCs w:val="18"/>
                  <w:u w:val="single"/>
                  <w:rPrChange w:id="49" w:author="松本涼太" w:date="2019-05-29T19:59:00Z">
                    <w:rPr>
                      <w:rFonts w:ascii="メイリオ" w:eastAsia="メイリオ" w:hAnsi="メイリオ" w:cs="メイリオ"/>
                      <w:color w:val="000000"/>
                      <w:sz w:val="21"/>
                      <w:szCs w:val="18"/>
                    </w:rPr>
                  </w:rPrChange>
                </w:rPr>
                <w:t>に○</w:t>
              </w:r>
            </w:ins>
            <w:ins w:id="50" w:author="Ayako Taniguchi" w:date="2019-05-26T14:14:00Z">
              <w:r w:rsidR="000B26E7" w:rsidRPr="002D6E32">
                <w:rPr>
                  <w:rFonts w:ascii="メイリオ" w:eastAsia="メイリオ" w:hAnsi="メイリオ" w:cs="メイリオ"/>
                  <w:b/>
                  <w:bCs/>
                  <w:color w:val="000000"/>
                  <w:sz w:val="18"/>
                  <w:szCs w:val="18"/>
                  <w:u w:val="single"/>
                  <w:rPrChange w:id="51" w:author="松本涼太" w:date="2019-05-29T19:59:00Z">
                    <w:rPr>
                      <w:rFonts w:ascii="メイリオ" w:eastAsia="メイリオ" w:hAnsi="メイリオ" w:cs="メイリオ"/>
                      <w:color w:val="000000"/>
                      <w:sz w:val="18"/>
                      <w:szCs w:val="18"/>
                    </w:rPr>
                  </w:rPrChange>
                </w:rPr>
                <w:t>)</w:t>
              </w:r>
            </w:ins>
          </w:p>
        </w:tc>
        <w:tc>
          <w:tcPr>
            <w:tcW w:w="5103" w:type="dxa"/>
            <w:vAlign w:val="center"/>
            <w:tcPrChange w:id="52" w:author="松本涼太" w:date="2019-05-29T20:49:00Z">
              <w:tcPr>
                <w:tcW w:w="5655" w:type="dxa"/>
                <w:vAlign w:val="center"/>
              </w:tcPr>
            </w:tcPrChange>
          </w:tcPr>
          <w:p w14:paraId="677470E9" w14:textId="1B05DAA1" w:rsidR="001D1332" w:rsidRPr="009003B1" w:rsidRDefault="001D1332">
            <w:pPr>
              <w:spacing w:line="0" w:lineRule="atLeast"/>
              <w:ind w:firstLineChars="50" w:firstLine="105"/>
              <w:rPr>
                <w:rFonts w:ascii="メイリオ" w:eastAsia="メイリオ" w:hAnsi="メイリオ" w:cs="メイリオ"/>
                <w:sz w:val="21"/>
                <w:szCs w:val="18"/>
              </w:rPr>
              <w:pPrChange w:id="53" w:author="松本涼太" w:date="2019-05-28T12:37:00Z">
                <w:pPr>
                  <w:spacing w:line="0" w:lineRule="atLeast"/>
                  <w:ind w:firstLineChars="300" w:firstLine="630"/>
                </w:pPr>
              </w:pPrChange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全く利用しない　</w:t>
            </w:r>
            <w:r w:rsid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　</w:t>
            </w:r>
            <w:r w:rsidR="00F93896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　</w:t>
            </w:r>
            <w:r w:rsidR="001C55BF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 </w:t>
            </w:r>
            <w:ins w:id="54" w:author="松本涼太" w:date="2019-05-28T12:37:00Z">
              <w:r w:rsidR="00C11389"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       </w:t>
              </w:r>
            </w:ins>
            <w:r w:rsidR="001C55BF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 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よく利用する</w:t>
            </w:r>
          </w:p>
          <w:p w14:paraId="7BF5E4F2" w14:textId="1AA2C683" w:rsidR="00F93896" w:rsidRPr="009003B1" w:rsidRDefault="00957373">
            <w:pPr>
              <w:spacing w:line="0" w:lineRule="atLeast"/>
              <w:ind w:firstLineChars="300" w:firstLine="630"/>
              <w:rPr>
                <w:rFonts w:ascii="メイリオ" w:eastAsia="メイリオ" w:hAnsi="メイリオ" w:cs="メイリオ"/>
                <w:sz w:val="21"/>
                <w:szCs w:val="18"/>
              </w:rPr>
              <w:pPrChange w:id="55" w:author="松本涼太" w:date="2019-05-28T12:35:00Z">
                <w:pPr>
                  <w:spacing w:line="0" w:lineRule="atLeast"/>
                  <w:ind w:firstLineChars="600" w:firstLine="1260"/>
                </w:pPr>
              </w:pPrChange>
            </w:pP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１—</w:t>
            </w:r>
            <w:r w:rsidR="00F93896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—</w:t>
            </w:r>
            <w:ins w:id="56" w:author="松本涼太" w:date="2019-05-28T12:35:00Z">
              <w:r w:rsidR="00C11389"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</w:t>
              </w:r>
            </w:ins>
            <w:r w:rsidR="00F93896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２—</w:t>
            </w:r>
            <w:ins w:id="57" w:author="松本涼太" w:date="2019-05-28T12:35:00Z">
              <w:r w:rsidR="00C11389"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</w:t>
              </w:r>
            </w:ins>
            <w:r w:rsidR="00F93896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—３——</w:t>
            </w:r>
            <w:ins w:id="58" w:author="松本涼太" w:date="2019-05-28T12:35:00Z">
              <w:r w:rsidR="00C11389"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</w:t>
              </w:r>
            </w:ins>
            <w:r w:rsidR="00F93896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４—</w:t>
            </w:r>
            <w:ins w:id="59" w:author="松本涼太" w:date="2019-05-28T12:35:00Z">
              <w:r w:rsidR="00C11389"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</w:t>
              </w:r>
            </w:ins>
            <w:r w:rsidR="00F93896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—５</w:t>
            </w:r>
          </w:p>
        </w:tc>
      </w:tr>
      <w:tr w:rsidR="001D1332" w:rsidRPr="009003B1" w14:paraId="0E346153" w14:textId="77777777" w:rsidTr="00587565">
        <w:trPr>
          <w:trHeight w:val="560"/>
          <w:trPrChange w:id="60" w:author="松本涼太" w:date="2019-05-29T20:49:00Z">
            <w:trPr>
              <w:trHeight w:val="560"/>
            </w:trPr>
          </w:trPrChange>
        </w:trPr>
        <w:tc>
          <w:tcPr>
            <w:tcW w:w="5382" w:type="dxa"/>
            <w:shd w:val="clear" w:color="auto" w:fill="auto"/>
            <w:tcPrChange w:id="61" w:author="松本涼太" w:date="2019-05-29T20:49:00Z">
              <w:tcPr>
                <w:tcW w:w="4815" w:type="dxa"/>
                <w:shd w:val="clear" w:color="auto" w:fill="auto"/>
              </w:tcPr>
            </w:tcPrChange>
          </w:tcPr>
          <w:p w14:paraId="42C6E76D" w14:textId="35649BED" w:rsidR="001D1332" w:rsidRPr="00601984" w:rsidRDefault="001D1332">
            <w:pPr>
              <w:pStyle w:val="af"/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  <w:rPrChange w:id="62" w:author="松本涼太" w:date="2019-05-29T22:06:00Z">
                  <w:rPr/>
                </w:rPrChange>
              </w:rPr>
            </w:pP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普段、</w:t>
            </w:r>
            <w:r w:rsidRPr="009003B1">
              <w:rPr>
                <w:rFonts w:ascii="メイリオ" w:eastAsia="メイリオ" w:hAnsi="メイリオ" w:cs="メイリオ" w:hint="eastAsia"/>
                <w:b/>
                <w:sz w:val="21"/>
                <w:szCs w:val="18"/>
              </w:rPr>
              <w:t>深夜</w:t>
            </w:r>
            <w:r w:rsidRPr="009003B1">
              <w:rPr>
                <w:rFonts w:ascii="メイリオ" w:eastAsia="メイリオ" w:hAnsi="メイリオ" w:cs="メイリオ" w:hint="eastAsia"/>
                <w:b/>
                <w:sz w:val="22"/>
                <w:szCs w:val="18"/>
              </w:rPr>
              <w:t>（</w:t>
            </w:r>
            <w:r w:rsidRPr="009003B1">
              <w:rPr>
                <w:rFonts w:ascii="メイリオ" w:eastAsia="メイリオ" w:hAnsi="メイリオ" w:cs="メイリオ"/>
                <w:b/>
                <w:sz w:val="22"/>
                <w:szCs w:val="18"/>
              </w:rPr>
              <w:t>22</w:t>
            </w:r>
            <w:r w:rsidR="009003B1" w:rsidRPr="009003B1">
              <w:rPr>
                <w:rFonts w:ascii="メイリオ" w:eastAsia="メイリオ" w:hAnsi="メイリオ" w:cs="メイリオ" w:hint="eastAsia"/>
                <w:b/>
                <w:sz w:val="22"/>
                <w:szCs w:val="18"/>
              </w:rPr>
              <w:t>時</w:t>
            </w:r>
            <w:r w:rsidRPr="009003B1">
              <w:rPr>
                <w:rFonts w:ascii="メイリオ" w:eastAsia="メイリオ" w:hAnsi="メイリオ" w:cs="メイリオ" w:hint="eastAsia"/>
                <w:b/>
                <w:sz w:val="22"/>
                <w:szCs w:val="18"/>
              </w:rPr>
              <w:t>～6</w:t>
            </w:r>
            <w:r w:rsidR="009003B1" w:rsidRPr="009003B1">
              <w:rPr>
                <w:rFonts w:ascii="メイリオ" w:eastAsia="メイリオ" w:hAnsi="メイリオ" w:cs="メイリオ" w:hint="eastAsia"/>
                <w:b/>
                <w:sz w:val="22"/>
                <w:szCs w:val="18"/>
              </w:rPr>
              <w:t>時</w:t>
            </w:r>
            <w:r w:rsidRPr="009003B1">
              <w:rPr>
                <w:rFonts w:ascii="メイリオ" w:eastAsia="メイリオ" w:hAnsi="メイリオ" w:cs="メイリオ" w:hint="eastAsia"/>
                <w:b/>
                <w:sz w:val="22"/>
                <w:szCs w:val="18"/>
              </w:rPr>
              <w:t>）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の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どの時間帯にコンビニを利用しますか。</w:t>
            </w:r>
            <w:ins w:id="63" w:author="松本涼太" w:date="2019-05-29T22:05:00Z">
              <w:r w:rsidR="00601984" w:rsidRPr="00601984">
                <w:rPr>
                  <w:rFonts w:ascii="メイリオ" w:eastAsia="メイリオ" w:hAnsi="メイリオ" w:cs="メイリオ" w:hint="eastAsia"/>
                  <w:color w:val="000000"/>
                  <w:sz w:val="21"/>
                  <w:szCs w:val="18"/>
                  <w:rPrChange w:id="64" w:author="松本涼太" w:date="2019-05-29T22:06:00Z">
                    <w:rPr>
                      <w:rFonts w:hint="eastAsia"/>
                    </w:rPr>
                  </w:rPrChange>
                </w:rPr>
                <w:t>（全く利用しない場合は、次の質問にお進みください</w:t>
              </w:r>
            </w:ins>
            <w:ins w:id="65" w:author="松本涼太" w:date="2019-05-29T22:38:00Z">
              <w:r w:rsidR="00C528C3">
                <w:rPr>
                  <w:rFonts w:ascii="メイリオ" w:eastAsia="メイリオ" w:hAnsi="メイリオ" w:cs="メイリオ" w:hint="eastAsia"/>
                  <w:color w:val="000000"/>
                  <w:sz w:val="21"/>
                  <w:szCs w:val="18"/>
                </w:rPr>
                <w:t>。</w:t>
              </w:r>
            </w:ins>
            <w:ins w:id="66" w:author="松本涼太" w:date="2019-05-29T22:05:00Z">
              <w:r w:rsidR="00601984" w:rsidRPr="00601984">
                <w:rPr>
                  <w:rFonts w:ascii="メイリオ" w:eastAsia="メイリオ" w:hAnsi="メイリオ" w:cs="メイリオ" w:hint="eastAsia"/>
                  <w:color w:val="000000"/>
                  <w:sz w:val="21"/>
                  <w:szCs w:val="18"/>
                  <w:rPrChange w:id="67" w:author="松本涼太" w:date="2019-05-29T22:06:00Z">
                    <w:rPr>
                      <w:rFonts w:hint="eastAsia"/>
                    </w:rPr>
                  </w:rPrChange>
                </w:rPr>
                <w:t>）</w:t>
              </w:r>
            </w:ins>
          </w:p>
        </w:tc>
        <w:tc>
          <w:tcPr>
            <w:tcW w:w="5103" w:type="dxa"/>
            <w:vAlign w:val="center"/>
            <w:tcPrChange w:id="68" w:author="松本涼太" w:date="2019-05-29T20:49:00Z">
              <w:tcPr>
                <w:tcW w:w="5655" w:type="dxa"/>
                <w:vAlign w:val="center"/>
              </w:tcPr>
            </w:tcPrChange>
          </w:tcPr>
          <w:p w14:paraId="4B57F00C" w14:textId="77777777" w:rsidR="00A22BB0" w:rsidRPr="009003B1" w:rsidRDefault="00A22BB0" w:rsidP="005B1701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＿＿＿ </w:t>
            </w:r>
            <w:r w:rsidR="001D1332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: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 ＿＿＿</w:t>
            </w:r>
            <w:r w:rsidR="001D1332"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　～　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＿＿＿ </w:t>
            </w:r>
            <w:r w:rsidR="001D1332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: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＿＿＿</w:t>
            </w:r>
          </w:p>
          <w:p w14:paraId="3233F46A" w14:textId="291FF93A" w:rsidR="00534CEC" w:rsidRPr="009003B1" w:rsidRDefault="00534CEC" w:rsidP="00534CEC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（例：23:00～1:00）</w:t>
            </w:r>
          </w:p>
        </w:tc>
      </w:tr>
      <w:tr w:rsidR="001D1332" w:rsidRPr="009003B1" w14:paraId="578382F2" w14:textId="77777777" w:rsidTr="00587565">
        <w:trPr>
          <w:trHeight w:val="560"/>
          <w:trPrChange w:id="69" w:author="松本涼太" w:date="2019-05-29T20:49:00Z">
            <w:trPr>
              <w:trHeight w:val="560"/>
            </w:trPr>
          </w:trPrChange>
        </w:trPr>
        <w:tc>
          <w:tcPr>
            <w:tcW w:w="5382" w:type="dxa"/>
            <w:shd w:val="clear" w:color="auto" w:fill="auto"/>
            <w:tcPrChange w:id="70" w:author="松本涼太" w:date="2019-05-29T20:49:00Z">
              <w:tcPr>
                <w:tcW w:w="4815" w:type="dxa"/>
                <w:shd w:val="clear" w:color="auto" w:fill="auto"/>
              </w:tcPr>
            </w:tcPrChange>
          </w:tcPr>
          <w:p w14:paraId="0A866654" w14:textId="558C169D" w:rsidR="001D1332" w:rsidRPr="009003B1" w:rsidRDefault="001D1332" w:rsidP="00641074">
            <w:pPr>
              <w:pStyle w:val="af"/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あなたにとって、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</w:rPr>
              <w:t>深夜</w:t>
            </w:r>
            <w:r w:rsidRPr="00C43A94">
              <w:rPr>
                <w:rFonts w:ascii="メイリオ" w:eastAsia="メイリオ" w:hAnsi="メイリオ" w:cs="メイリオ"/>
                <w:b/>
                <w:color w:val="000000"/>
                <w:sz w:val="28"/>
                <w:szCs w:val="18"/>
                <w:rPrChange w:id="71" w:author="Ayako Taniguchi" w:date="2019-05-26T14:15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  <w:szCs w:val="18"/>
                  </w:rPr>
                </w:rPrChange>
              </w:rPr>
              <w:t>以外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（6</w:t>
            </w:r>
            <w:r w:rsidR="009003B1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時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～22</w:t>
            </w:r>
            <w:r w:rsidR="009003B1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時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）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のコンビニエンスストアとはどのような存在ですか。</w:t>
            </w:r>
          </w:p>
        </w:tc>
        <w:tc>
          <w:tcPr>
            <w:tcW w:w="5103" w:type="dxa"/>
            <w:vAlign w:val="center"/>
            <w:tcPrChange w:id="72" w:author="松本涼太" w:date="2019-05-29T20:49:00Z">
              <w:tcPr>
                <w:tcW w:w="5655" w:type="dxa"/>
                <w:vAlign w:val="center"/>
              </w:tcPr>
            </w:tcPrChange>
          </w:tcPr>
          <w:p w14:paraId="61104854" w14:textId="77777777" w:rsidR="001D1332" w:rsidRPr="009003B1" w:rsidRDefault="001D1332" w:rsidP="005B1701">
            <w:pPr>
              <w:widowControl/>
              <w:spacing w:line="0" w:lineRule="atLeast"/>
              <w:ind w:firstLine="90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1. 生活する上で欠かせない</w:t>
            </w:r>
          </w:p>
          <w:p w14:paraId="48B3B7F9" w14:textId="77777777" w:rsidR="001D1332" w:rsidRPr="009003B1" w:rsidRDefault="001D1332" w:rsidP="005B1701">
            <w:pPr>
              <w:widowControl/>
              <w:spacing w:line="0" w:lineRule="atLeast"/>
              <w:ind w:firstLine="90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2. 生活する上であったら便利</w:t>
            </w:r>
          </w:p>
          <w:p w14:paraId="31A5B628" w14:textId="77777777" w:rsidR="001D1332" w:rsidRPr="009003B1" w:rsidRDefault="001D1332" w:rsidP="005B1701">
            <w:pPr>
              <w:widowControl/>
              <w:spacing w:line="0" w:lineRule="atLeast"/>
              <w:ind w:firstLine="90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3. 生活する上でなくてもあまり困らない</w:t>
            </w:r>
          </w:p>
          <w:p w14:paraId="3D49E92F" w14:textId="01DE1975" w:rsidR="00AF0A2D" w:rsidRPr="009003B1" w:rsidRDefault="001D1332" w:rsidP="00A519B4">
            <w:pPr>
              <w:widowControl/>
              <w:spacing w:line="0" w:lineRule="atLeast"/>
              <w:ind w:firstLine="90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4. 生活する上でなくてもよい</w:t>
            </w:r>
          </w:p>
        </w:tc>
      </w:tr>
      <w:tr w:rsidR="001D1332" w:rsidRPr="009003B1" w14:paraId="7FC1D1BB" w14:textId="77777777" w:rsidTr="00587565">
        <w:trPr>
          <w:trHeight w:val="560"/>
          <w:trPrChange w:id="73" w:author="松本涼太" w:date="2019-05-29T20:49:00Z">
            <w:trPr>
              <w:trHeight w:val="560"/>
            </w:trPr>
          </w:trPrChange>
        </w:trPr>
        <w:tc>
          <w:tcPr>
            <w:tcW w:w="5382" w:type="dxa"/>
            <w:shd w:val="clear" w:color="auto" w:fill="auto"/>
            <w:tcPrChange w:id="74" w:author="松本涼太" w:date="2019-05-29T20:49:00Z">
              <w:tcPr>
                <w:tcW w:w="4815" w:type="dxa"/>
                <w:shd w:val="clear" w:color="auto" w:fill="auto"/>
              </w:tcPr>
            </w:tcPrChange>
          </w:tcPr>
          <w:p w14:paraId="445A08ED" w14:textId="561717F3" w:rsidR="001D1332" w:rsidRPr="009003B1" w:rsidRDefault="001D1332" w:rsidP="002A69E9">
            <w:pPr>
              <w:pStyle w:val="af"/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あなたにとって、</w:t>
            </w:r>
            <w:r w:rsidRPr="00C43A94">
              <w:rPr>
                <w:rFonts w:ascii="メイリオ" w:eastAsia="メイリオ" w:hAnsi="メイリオ" w:cs="メイリオ"/>
                <w:b/>
                <w:color w:val="000000"/>
                <w:sz w:val="28"/>
                <w:szCs w:val="18"/>
                <w:rPrChange w:id="75" w:author="Ayako Taniguchi" w:date="2019-05-26T14:15:00Z">
                  <w:rPr>
                    <w:rFonts w:ascii="メイリオ" w:eastAsia="メイリオ" w:hAnsi="メイリオ" w:cs="メイリオ"/>
                    <w:b/>
                    <w:color w:val="000000"/>
                    <w:sz w:val="21"/>
                    <w:szCs w:val="18"/>
                  </w:rPr>
                </w:rPrChange>
              </w:rPr>
              <w:t>深夜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（22</w:t>
            </w:r>
            <w:r w:rsidR="009003B1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時</w:t>
            </w:r>
            <w:r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～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6</w:t>
            </w:r>
            <w:r w:rsidR="009003B1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時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）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のコンビニエンスストアとはどのような存在ですか。</w:t>
            </w:r>
          </w:p>
          <w:p w14:paraId="74B83B90" w14:textId="0D453866" w:rsidR="0019541C" w:rsidRPr="009003B1" w:rsidDel="00C43A94" w:rsidRDefault="0019541C" w:rsidP="00195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del w:id="76" w:author="Ayako Taniguchi" w:date="2019-05-26T14:16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</w:p>
          <w:p w14:paraId="6B4353B4" w14:textId="5DBB47A4" w:rsidR="0019541C" w:rsidRPr="009003B1" w:rsidRDefault="0019541C" w:rsidP="00195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</w:p>
        </w:tc>
        <w:tc>
          <w:tcPr>
            <w:tcW w:w="5103" w:type="dxa"/>
            <w:vAlign w:val="center"/>
            <w:tcPrChange w:id="77" w:author="松本涼太" w:date="2019-05-29T20:49:00Z">
              <w:tcPr>
                <w:tcW w:w="5655" w:type="dxa"/>
                <w:vAlign w:val="center"/>
              </w:tcPr>
            </w:tcPrChange>
          </w:tcPr>
          <w:p w14:paraId="10EF1FC6" w14:textId="77777777" w:rsidR="001D1332" w:rsidRPr="009003B1" w:rsidRDefault="001D1332" w:rsidP="005B1701">
            <w:pPr>
              <w:widowControl/>
              <w:spacing w:line="0" w:lineRule="atLeast"/>
              <w:ind w:firstLine="90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1. 生活する上で欠かせない</w:t>
            </w:r>
          </w:p>
          <w:p w14:paraId="40A29A50" w14:textId="77777777" w:rsidR="001D1332" w:rsidRPr="009003B1" w:rsidRDefault="001D1332" w:rsidP="005B1701">
            <w:pPr>
              <w:widowControl/>
              <w:spacing w:line="0" w:lineRule="atLeast"/>
              <w:ind w:firstLine="90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2. 生活する上であったら便利</w:t>
            </w:r>
          </w:p>
          <w:p w14:paraId="3906CF6C" w14:textId="77777777" w:rsidR="001D1332" w:rsidRPr="009003B1" w:rsidRDefault="001D1332" w:rsidP="005B1701">
            <w:pPr>
              <w:widowControl/>
              <w:spacing w:line="0" w:lineRule="atLeast"/>
              <w:ind w:firstLine="90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3. 生活する上でなくてもあまり困らない</w:t>
            </w:r>
          </w:p>
          <w:p w14:paraId="55502C56" w14:textId="77777777" w:rsidR="001D1332" w:rsidRPr="009003B1" w:rsidRDefault="001D1332" w:rsidP="005B1701">
            <w:pPr>
              <w:widowControl/>
              <w:spacing w:line="0" w:lineRule="atLeast"/>
              <w:ind w:firstLine="90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4. 生活する上でなくてもよい</w:t>
            </w:r>
          </w:p>
        </w:tc>
      </w:tr>
      <w:tr w:rsidR="001D1332" w:rsidRPr="009003B1" w14:paraId="72F33397" w14:textId="77777777" w:rsidTr="00587565">
        <w:trPr>
          <w:trHeight w:val="340"/>
          <w:trPrChange w:id="78" w:author="松本涼太" w:date="2019-05-29T20:49:00Z">
            <w:trPr>
              <w:trHeight w:val="340"/>
            </w:trPr>
          </w:trPrChange>
        </w:trPr>
        <w:tc>
          <w:tcPr>
            <w:tcW w:w="5382" w:type="dxa"/>
            <w:shd w:val="clear" w:color="auto" w:fill="auto"/>
            <w:tcPrChange w:id="79" w:author="松本涼太" w:date="2019-05-29T20:49:00Z">
              <w:tcPr>
                <w:tcW w:w="4815" w:type="dxa"/>
                <w:shd w:val="clear" w:color="auto" w:fill="auto"/>
              </w:tcPr>
            </w:tcPrChange>
          </w:tcPr>
          <w:p w14:paraId="2A72C127" w14:textId="77777777" w:rsidR="002D6E32" w:rsidRDefault="001D1332" w:rsidP="002A69E9">
            <w:pPr>
              <w:pStyle w:val="af"/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ins w:id="80" w:author="松本涼太" w:date="2019-05-29T20:00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普段、</w:t>
            </w:r>
            <w:r w:rsidRPr="00587565">
              <w:rPr>
                <w:rFonts w:ascii="メイリオ" w:eastAsia="メイリオ" w:hAnsi="メイリオ" w:cs="メイリオ"/>
                <w:b/>
                <w:bCs/>
                <w:color w:val="000000"/>
                <w:sz w:val="21"/>
                <w:szCs w:val="18"/>
                <w:u w:val="single"/>
                <w:rPrChange w:id="81" w:author="松本涼太" w:date="2019-05-29T20:45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最も利用するスーパーマーケットを</w:t>
            </w:r>
          </w:p>
          <w:p w14:paraId="65133191" w14:textId="19504976" w:rsidR="0019541C" w:rsidRPr="009003B1" w:rsidRDefault="007F1F85">
            <w:pPr>
              <w:pStyle w:val="af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 w:left="72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82" w:author="松本涼太" w:date="2019-05-29T20:00:00Z">
                <w:pPr>
                  <w:pStyle w:val="af"/>
                  <w:numPr>
                    <w:ilvl w:val="1"/>
                    <w:numId w:val="1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ins w:id="83" w:author="松本涼太" w:date="2019-05-29T22:19:00Z">
              <w:r>
                <w:rPr>
                  <w:rFonts w:ascii="メイリオ" w:eastAsia="メイリオ" w:hAnsi="メイリオ" w:cs="メイリオ" w:hint="eastAsia"/>
                  <w:b/>
                  <w:bCs/>
                  <w:color w:val="000000"/>
                  <w:sz w:val="21"/>
                  <w:szCs w:val="18"/>
                  <w:u w:val="single"/>
                </w:rPr>
                <w:t>１</w:t>
              </w:r>
            </w:ins>
            <w:ins w:id="84" w:author="松本涼太" w:date="2019-05-29T22:15:00Z">
              <w:r w:rsidR="00B73F7A">
                <w:rPr>
                  <w:rFonts w:ascii="メイリオ" w:eastAsia="メイリオ" w:hAnsi="メイリオ" w:cs="メイリオ" w:hint="eastAsia"/>
                  <w:b/>
                  <w:bCs/>
                  <w:color w:val="000000"/>
                  <w:sz w:val="21"/>
                  <w:szCs w:val="18"/>
                  <w:u w:val="single"/>
                </w:rPr>
                <w:t>店舗</w:t>
              </w:r>
            </w:ins>
            <w:r w:rsidR="001D1332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教</w:t>
            </w:r>
            <w:r w:rsidR="001D1332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えてください。</w:t>
            </w:r>
          </w:p>
          <w:p w14:paraId="4997E1C1" w14:textId="07967C01" w:rsidR="002A69E9" w:rsidRPr="009003B1" w:rsidRDefault="00A7293E" w:rsidP="009003B1">
            <w:pPr>
              <w:pStyle w:val="af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 w:left="72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（例：カスミ筑波大学店）</w:t>
            </w:r>
          </w:p>
        </w:tc>
        <w:tc>
          <w:tcPr>
            <w:tcW w:w="5103" w:type="dxa"/>
            <w:vAlign w:val="center"/>
            <w:tcPrChange w:id="85" w:author="松本涼太" w:date="2019-05-29T20:49:00Z">
              <w:tcPr>
                <w:tcW w:w="5655" w:type="dxa"/>
                <w:vAlign w:val="center"/>
              </w:tcPr>
            </w:tcPrChange>
          </w:tcPr>
          <w:p w14:paraId="62BC7577" w14:textId="77777777" w:rsidR="001D1332" w:rsidRPr="009003B1" w:rsidRDefault="001D1332" w:rsidP="005B1701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　　　　　　　　　　　　　　　　　　　　　　　　　　　　</w:t>
            </w:r>
          </w:p>
        </w:tc>
      </w:tr>
      <w:tr w:rsidR="006976B2" w:rsidRPr="009003B1" w14:paraId="2F6CF346" w14:textId="77777777" w:rsidTr="00587565">
        <w:trPr>
          <w:trHeight w:val="340"/>
          <w:trPrChange w:id="86" w:author="松本涼太" w:date="2019-05-29T20:49:00Z">
            <w:trPr>
              <w:trHeight w:val="340"/>
            </w:trPr>
          </w:trPrChange>
        </w:trPr>
        <w:tc>
          <w:tcPr>
            <w:tcW w:w="5382" w:type="dxa"/>
            <w:shd w:val="clear" w:color="auto" w:fill="auto"/>
            <w:tcPrChange w:id="87" w:author="松本涼太" w:date="2019-05-29T20:49:00Z">
              <w:tcPr>
                <w:tcW w:w="4815" w:type="dxa"/>
                <w:shd w:val="clear" w:color="auto" w:fill="auto"/>
              </w:tcPr>
            </w:tcPrChange>
          </w:tcPr>
          <w:p w14:paraId="639F9CC3" w14:textId="768A587B" w:rsidR="006976B2" w:rsidRPr="009003B1" w:rsidRDefault="002A69E9" w:rsidP="002A69E9">
            <w:pPr>
              <w:pStyle w:val="af"/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Ｑ</w:t>
            </w:r>
            <w:r w:rsidR="006976B2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1-</w:t>
            </w:r>
            <w:r w:rsidR="006976B2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8のスーパーマーケットの営業時間をどの程度知っていますか。</w:t>
            </w:r>
            <w:ins w:id="88" w:author="松本涼太" w:date="2019-05-29T20:48:00Z">
              <w:r w:rsidR="00587565" w:rsidRPr="0011301B">
                <w:rPr>
                  <w:rFonts w:ascii="メイリオ" w:eastAsia="メイリオ" w:hAnsi="メイリオ" w:cs="メイリオ"/>
                  <w:b/>
                  <w:bCs/>
                  <w:color w:val="000000"/>
                  <w:sz w:val="21"/>
                  <w:szCs w:val="18"/>
                  <w:u w:val="single"/>
                  <w:rPrChange w:id="89" w:author="松本涼太" w:date="2019-05-31T09:34:00Z">
                    <w:rPr>
                      <w:rFonts w:ascii="メイリオ" w:eastAsia="メイリオ" w:hAnsi="メイリオ" w:cs="メイリオ"/>
                      <w:color w:val="000000"/>
                      <w:sz w:val="21"/>
                      <w:szCs w:val="18"/>
                    </w:rPr>
                  </w:rPrChange>
                </w:rPr>
                <w:t>(</w:t>
              </w:r>
              <w:r w:rsidR="00587565" w:rsidRPr="0011301B">
                <w:rPr>
                  <w:rFonts w:ascii="メイリオ" w:eastAsia="メイリオ" w:hAnsi="メイリオ" w:cs="メイリオ"/>
                  <w:b/>
                  <w:bCs/>
                  <w:color w:val="000000"/>
                  <w:sz w:val="18"/>
                  <w:szCs w:val="18"/>
                  <w:u w:val="single"/>
                  <w:rPrChange w:id="90" w:author="松本涼太" w:date="2019-05-31T09:34:00Z">
                    <w:rPr>
                      <w:rFonts w:ascii="メイリオ" w:eastAsia="メイリオ" w:hAnsi="メイリオ" w:cs="メイリオ"/>
                      <w:color w:val="000000"/>
                      <w:sz w:val="18"/>
                      <w:szCs w:val="18"/>
                    </w:rPr>
                  </w:rPrChange>
                </w:rPr>
                <w:t>最も当てはまる数字に○)</w:t>
              </w:r>
            </w:ins>
          </w:p>
        </w:tc>
        <w:tc>
          <w:tcPr>
            <w:tcW w:w="5103" w:type="dxa"/>
            <w:vAlign w:val="center"/>
            <w:tcPrChange w:id="91" w:author="松本涼太" w:date="2019-05-29T20:49:00Z">
              <w:tcPr>
                <w:tcW w:w="5655" w:type="dxa"/>
                <w:vAlign w:val="center"/>
              </w:tcPr>
            </w:tcPrChange>
          </w:tcPr>
          <w:p w14:paraId="7E6EC641" w14:textId="49DF28C2" w:rsidR="006976B2" w:rsidRPr="009003B1" w:rsidRDefault="006976B2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  <w:pPrChange w:id="92" w:author="松本涼太" w:date="2019-05-28T12:38:00Z">
                <w:pPr>
                  <w:spacing w:line="0" w:lineRule="atLeast"/>
                  <w:ind w:firstLineChars="250" w:firstLine="525"/>
                </w:pPr>
              </w:pPrChange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全く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知らない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　</w:t>
            </w:r>
            <w:r w:rsidR="00B02A86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　　　</w:t>
            </w:r>
            <w:ins w:id="93" w:author="松本涼太" w:date="2019-05-28T12:38:00Z">
              <w:r w:rsidR="00C11389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</w:t>
              </w:r>
            </w:ins>
            <w:r w:rsidR="00825C8B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 </w:t>
            </w:r>
            <w:r w:rsidR="00825C8B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 </w:t>
            </w:r>
            <w:ins w:id="94" w:author="松本涼太" w:date="2019-05-28T12:38:00Z">
              <w:r w:rsidR="00C11389"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</w:t>
              </w:r>
            </w:ins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よく知っている</w:t>
            </w:r>
          </w:p>
          <w:p w14:paraId="7D4DDEE5" w14:textId="76760F6D" w:rsidR="00B02A86" w:rsidRPr="009003B1" w:rsidRDefault="00957373">
            <w:pPr>
              <w:spacing w:line="0" w:lineRule="atLeast"/>
              <w:ind w:firstLineChars="300" w:firstLine="630"/>
              <w:rPr>
                <w:rFonts w:ascii="メイリオ" w:eastAsia="メイリオ" w:hAnsi="メイリオ" w:cs="メイリオ"/>
                <w:sz w:val="21"/>
                <w:szCs w:val="18"/>
              </w:rPr>
              <w:pPrChange w:id="95" w:author="松本涼太" w:date="2019-05-28T12:38:00Z">
                <w:pPr>
                  <w:spacing w:line="0" w:lineRule="atLeast"/>
                  <w:ind w:left="420" w:firstLineChars="300" w:firstLine="630"/>
                </w:pPr>
              </w:pPrChange>
            </w:pP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１—</w:t>
            </w:r>
            <w:ins w:id="96" w:author="松本涼太" w:date="2019-05-28T12:37:00Z">
              <w:r w:rsidR="00C11389"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</w:t>
              </w:r>
            </w:ins>
            <w:r w:rsidR="00B02A86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—２—</w:t>
            </w:r>
            <w:ins w:id="97" w:author="松本涼太" w:date="2019-05-28T12:38:00Z">
              <w:r w:rsidR="00C11389"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</w:t>
              </w:r>
            </w:ins>
            <w:r w:rsidR="00B02A86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—３——</w:t>
            </w:r>
            <w:ins w:id="98" w:author="松本涼太" w:date="2019-05-28T12:38:00Z">
              <w:r w:rsidR="00C11389"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</w:t>
              </w:r>
            </w:ins>
            <w:r w:rsidR="00B02A86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４—</w:t>
            </w:r>
            <w:ins w:id="99" w:author="松本涼太" w:date="2019-05-28T12:38:00Z">
              <w:r w:rsidR="00C11389"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</w:t>
              </w:r>
            </w:ins>
            <w:r w:rsidR="00B02A86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—５　</w:t>
            </w:r>
          </w:p>
        </w:tc>
      </w:tr>
      <w:tr w:rsidR="006976B2" w:rsidRPr="009003B1" w14:paraId="32469F80" w14:textId="77777777" w:rsidTr="00587565">
        <w:trPr>
          <w:trHeight w:val="1408"/>
          <w:trPrChange w:id="100" w:author="松本涼太" w:date="2019-05-29T20:49:00Z">
            <w:trPr>
              <w:trHeight w:val="840"/>
            </w:trPr>
          </w:trPrChange>
        </w:trPr>
        <w:tc>
          <w:tcPr>
            <w:tcW w:w="5382" w:type="dxa"/>
            <w:shd w:val="clear" w:color="auto" w:fill="auto"/>
            <w:tcPrChange w:id="101" w:author="松本涼太" w:date="2019-05-29T20:49:00Z">
              <w:tcPr>
                <w:tcW w:w="4815" w:type="dxa"/>
                <w:shd w:val="clear" w:color="auto" w:fill="auto"/>
              </w:tcPr>
            </w:tcPrChange>
          </w:tcPr>
          <w:p w14:paraId="770F0E21" w14:textId="08790410" w:rsidR="006976B2" w:rsidRPr="009003B1" w:rsidRDefault="006976B2">
            <w:pPr>
              <w:pStyle w:val="af"/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lastRenderedPageBreak/>
              <w:t>Q1-8のスーパーマーケットの営業時間を教えてください。日によって営業時間が違う場合は、平日の営業時間を教えてください。</w:t>
            </w:r>
            <w:del w:id="102" w:author="Ayako Taniguchi" w:date="2019-05-26T14:19:00Z">
              <w:r w:rsidRPr="009003B1" w:rsidDel="00C43A94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delText>（どうしても分からない場合は空欄でも構いません）</w:delText>
              </w:r>
            </w:del>
          </w:p>
        </w:tc>
        <w:tc>
          <w:tcPr>
            <w:tcW w:w="5103" w:type="dxa"/>
            <w:vAlign w:val="center"/>
            <w:tcPrChange w:id="103" w:author="松本涼太" w:date="2019-05-29T20:49:00Z">
              <w:tcPr>
                <w:tcW w:w="5655" w:type="dxa"/>
                <w:vAlign w:val="center"/>
              </w:tcPr>
            </w:tcPrChange>
          </w:tcPr>
          <w:p w14:paraId="35E0FF5E" w14:textId="3AF62987" w:rsidR="00C43A94" w:rsidDel="00AE676E" w:rsidRDefault="00C43A94">
            <w:pPr>
              <w:spacing w:line="0" w:lineRule="atLeast"/>
              <w:jc w:val="center"/>
              <w:rPr>
                <w:ins w:id="104" w:author="Ayako Taniguchi" w:date="2019-05-26T14:19:00Z"/>
                <w:del w:id="105" w:author="松本涼太" w:date="2019-05-28T12:52:00Z"/>
                <w:rFonts w:ascii="メイリオ" w:eastAsia="メイリオ" w:hAnsi="メイリオ" w:cs="メイリオ"/>
                <w:sz w:val="21"/>
                <w:szCs w:val="18"/>
              </w:rPr>
            </w:pPr>
          </w:p>
          <w:p w14:paraId="2CAE580A" w14:textId="77777777" w:rsidR="006976B2" w:rsidRPr="009003B1" w:rsidRDefault="006976B2" w:rsidP="002D5E91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＿＿＿ 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: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 ＿＿＿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　～　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＿＿＿ 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: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＿＿＿</w:t>
            </w:r>
          </w:p>
          <w:p w14:paraId="2B41B605" w14:textId="77777777" w:rsidR="00534CEC" w:rsidRDefault="00534CEC">
            <w:pPr>
              <w:spacing w:line="0" w:lineRule="atLeast"/>
              <w:jc w:val="center"/>
              <w:rPr>
                <w:ins w:id="106" w:author="Ayako Taniguchi" w:date="2019-05-26T14:19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（例：10:00～22:00）</w:t>
            </w:r>
          </w:p>
          <w:p w14:paraId="2456D56E" w14:textId="10A3E9A0" w:rsidR="00C43A94" w:rsidRPr="009003B1" w:rsidRDefault="00AE676E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21"/>
                <w:szCs w:val="18"/>
              </w:rPr>
            </w:pPr>
            <w:ins w:id="107" w:author="松本涼太" w:date="2019-05-28T12:52:00Z">
              <w:r>
                <w:rPr>
                  <w:rFonts w:ascii="メイリオ" w:eastAsia="メイリオ" w:hAnsi="メイリオ" w:cs="メイリオ" w:hint="eastAsia"/>
                  <w:color w:val="000000"/>
                  <w:sz w:val="21"/>
                  <w:szCs w:val="18"/>
                </w:rPr>
                <w:t>(</w:t>
              </w:r>
            </w:ins>
            <w:ins w:id="108" w:author="Ayako Taniguchi" w:date="2019-05-26T14:19:00Z">
              <w:del w:id="109" w:author="松本涼太" w:date="2019-05-28T12:52:00Z">
                <w:r w:rsidR="00C43A94" w:rsidRPr="009003B1" w:rsidDel="00AE676E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  <w:delText>（</w:delText>
                </w:r>
              </w:del>
              <w:r w:rsidR="00C43A94" w:rsidRPr="009003B1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t>どうしても分からない場合は空欄でも構いません</w:t>
              </w:r>
            </w:ins>
            <w:ins w:id="110" w:author="松本涼太" w:date="2019-05-28T12:52:00Z">
              <w:r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t>）</w:t>
              </w:r>
              <w:r>
                <w:rPr>
                  <w:rFonts w:ascii="メイリオ" w:eastAsia="メイリオ" w:hAnsi="メイリオ" w:cs="メイリオ" w:hint="eastAsia"/>
                  <w:color w:val="000000"/>
                  <w:sz w:val="21"/>
                  <w:szCs w:val="18"/>
                </w:rPr>
                <w:t xml:space="preserve"> </w:t>
              </w:r>
            </w:ins>
            <w:ins w:id="111" w:author="Ayako Taniguchi" w:date="2019-05-26T14:19:00Z">
              <w:del w:id="112" w:author="松本涼太" w:date="2019-05-28T12:52:00Z">
                <w:r w:rsidR="00C43A94" w:rsidRPr="009003B1" w:rsidDel="00AE676E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  <w:delText>）</w:delText>
                </w:r>
              </w:del>
            </w:ins>
          </w:p>
        </w:tc>
      </w:tr>
      <w:tr w:rsidR="00B13EEA" w:rsidRPr="009003B1" w14:paraId="18D91C1E" w14:textId="77777777" w:rsidTr="00587565">
        <w:trPr>
          <w:trHeight w:val="840"/>
          <w:trPrChange w:id="113" w:author="松本涼太" w:date="2019-05-29T20:49:00Z">
            <w:trPr>
              <w:trHeight w:val="840"/>
            </w:trPr>
          </w:trPrChange>
        </w:trPr>
        <w:tc>
          <w:tcPr>
            <w:tcW w:w="5382" w:type="dxa"/>
            <w:shd w:val="clear" w:color="auto" w:fill="auto"/>
            <w:tcPrChange w:id="114" w:author="松本涼太" w:date="2019-05-29T20:49:00Z">
              <w:tcPr>
                <w:tcW w:w="4815" w:type="dxa"/>
                <w:shd w:val="clear" w:color="auto" w:fill="auto"/>
              </w:tcPr>
            </w:tcPrChange>
          </w:tcPr>
          <w:p w14:paraId="7B832630" w14:textId="23807C9D" w:rsidR="00B13EEA" w:rsidRPr="009003B1" w:rsidRDefault="00B13EEA" w:rsidP="002A69E9">
            <w:pPr>
              <w:pStyle w:val="af"/>
              <w:numPr>
                <w:ilvl w:val="1"/>
                <w:numId w:val="11"/>
              </w:numPr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過去３年で、コンビニの利用は増えましたか。</w:t>
            </w:r>
            <w:ins w:id="115" w:author="Ayako Taniguchi" w:date="2019-05-26T14:20:00Z">
              <w:r w:rsidR="00C43A94" w:rsidRPr="0011301B">
                <w:rPr>
                  <w:rFonts w:ascii="メイリオ" w:eastAsia="メイリオ" w:hAnsi="メイリオ" w:cs="メイリオ"/>
                  <w:b/>
                  <w:bCs/>
                  <w:color w:val="000000"/>
                  <w:sz w:val="21"/>
                  <w:szCs w:val="18"/>
                  <w:u w:val="single"/>
                  <w:rPrChange w:id="116" w:author="松本涼太" w:date="2019-05-31T09:34:00Z">
                    <w:rPr>
                      <w:rFonts w:ascii="メイリオ" w:eastAsia="メイリオ" w:hAnsi="メイリオ" w:cs="メイリオ"/>
                      <w:color w:val="000000"/>
                      <w:sz w:val="21"/>
                      <w:szCs w:val="18"/>
                    </w:rPr>
                  </w:rPrChange>
                </w:rPr>
                <w:t>(</w:t>
              </w:r>
              <w:r w:rsidR="00C43A94" w:rsidRPr="0011301B">
                <w:rPr>
                  <w:rFonts w:ascii="メイリオ" w:eastAsia="メイリオ" w:hAnsi="メイリオ" w:cs="メイリオ"/>
                  <w:b/>
                  <w:bCs/>
                  <w:color w:val="000000"/>
                  <w:sz w:val="18"/>
                  <w:szCs w:val="18"/>
                  <w:u w:val="single"/>
                  <w:rPrChange w:id="117" w:author="松本涼太" w:date="2019-05-31T09:34:00Z">
                    <w:rPr>
                      <w:rFonts w:ascii="メイリオ" w:eastAsia="メイリオ" w:hAnsi="メイリオ" w:cs="メイリオ"/>
                      <w:color w:val="000000"/>
                      <w:sz w:val="18"/>
                      <w:szCs w:val="18"/>
                    </w:rPr>
                  </w:rPrChange>
                </w:rPr>
                <w:t>最も当てはまる数字に○)</w:t>
              </w:r>
            </w:ins>
          </w:p>
        </w:tc>
        <w:tc>
          <w:tcPr>
            <w:tcW w:w="5103" w:type="dxa"/>
            <w:vAlign w:val="center"/>
            <w:tcPrChange w:id="118" w:author="松本涼太" w:date="2019-05-29T20:49:00Z">
              <w:tcPr>
                <w:tcW w:w="5655" w:type="dxa"/>
                <w:vAlign w:val="center"/>
              </w:tcPr>
            </w:tcPrChange>
          </w:tcPr>
          <w:p w14:paraId="13395FC4" w14:textId="0941DEF2" w:rsidR="00C43A94" w:rsidRDefault="009003B1">
            <w:pPr>
              <w:spacing w:line="0" w:lineRule="atLeast"/>
              <w:ind w:firstLineChars="300" w:firstLine="630"/>
              <w:rPr>
                <w:ins w:id="119" w:author="Ayako Taniguchi" w:date="2019-05-26T14:20:00Z"/>
                <w:rFonts w:ascii="メイリオ" w:eastAsia="メイリオ" w:hAnsi="メイリオ" w:cs="メイリオ"/>
                <w:sz w:val="21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21"/>
                <w:szCs w:val="18"/>
              </w:rPr>
              <w:t>減った</w:t>
            </w:r>
            <w:ins w:id="120" w:author="Ayako Taniguchi" w:date="2019-05-26T14:20:00Z">
              <w:r w:rsidR="00C43A94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</w:t>
              </w:r>
            </w:ins>
            <w:ins w:id="121" w:author="松本涼太" w:date="2019-05-29T20:51:00Z">
              <w:r w:rsidR="00587565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</w:t>
              </w:r>
            </w:ins>
            <w:ins w:id="122" w:author="Ayako Taniguchi" w:date="2019-05-26T14:20:00Z">
              <w:del w:id="123" w:author="松本涼太" w:date="2019-05-29T20:51:00Z">
                <w:r w:rsidR="00C43A94" w:rsidDel="00587565">
                  <w:rPr>
                    <w:rFonts w:ascii="メイリオ" w:eastAsia="メイリオ" w:hAnsi="メイリオ" w:cs="メイリオ" w:hint="eastAsia"/>
                    <w:sz w:val="21"/>
                    <w:szCs w:val="18"/>
                  </w:rPr>
                  <w:delText xml:space="preserve">　</w:delText>
                </w:r>
              </w:del>
            </w:ins>
            <w:ins w:id="124" w:author="Ayako Taniguchi" w:date="2019-05-26T14:21:00Z">
              <w:r w:rsidR="00C43A94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変化無し</w:t>
              </w:r>
            </w:ins>
            <w:ins w:id="125" w:author="Ayako Taniguchi" w:date="2019-05-26T14:20:00Z">
              <w:r w:rsidR="00C43A94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増えた</w:t>
              </w:r>
            </w:ins>
          </w:p>
          <w:p w14:paraId="715D06C1" w14:textId="6D6815B0" w:rsidR="00B13EEA" w:rsidRPr="009003B1" w:rsidRDefault="009003B1">
            <w:pPr>
              <w:spacing w:line="0" w:lineRule="atLeast"/>
              <w:ind w:firstLineChars="300" w:firstLine="630"/>
              <w:rPr>
                <w:rFonts w:ascii="メイリオ" w:eastAsia="メイリオ" w:hAnsi="メイリオ" w:cs="メイリオ"/>
                <w:sz w:val="21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</w:t>
            </w:r>
            <w:r w:rsidR="00B13EEA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１—</w:t>
            </w:r>
            <w:ins w:id="126" w:author="Ayako Taniguchi" w:date="2019-05-26T14:20:00Z">
              <w:r w:rsidR="00C43A94"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</w:t>
              </w:r>
            </w:ins>
            <w:r w:rsidR="00B13EEA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—２—</w:t>
            </w:r>
            <w:ins w:id="127" w:author="Ayako Taniguchi" w:date="2019-05-26T14:20:00Z">
              <w:r w:rsidR="00C43A94"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</w:t>
              </w:r>
            </w:ins>
            <w:r w:rsidR="00B13EEA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—３—</w:t>
            </w:r>
            <w:ins w:id="128" w:author="Ayako Taniguchi" w:date="2019-05-26T14:20:00Z">
              <w:r w:rsidR="00C43A94"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</w:t>
              </w:r>
            </w:ins>
            <w:r w:rsidR="00B13EEA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—４—</w:t>
            </w:r>
            <w:ins w:id="129" w:author="Ayako Taniguchi" w:date="2019-05-26T14:20:00Z">
              <w:r w:rsidR="00C43A94"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</w:t>
              </w:r>
            </w:ins>
            <w:r w:rsidR="00B13EEA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—</w:t>
            </w:r>
            <w:r>
              <w:rPr>
                <w:rFonts w:ascii="メイリオ" w:eastAsia="メイリオ" w:hAnsi="メイリオ" w:cs="メイリオ"/>
                <w:sz w:val="21"/>
                <w:szCs w:val="18"/>
              </w:rPr>
              <w:t xml:space="preserve">5   </w:t>
            </w:r>
            <w:del w:id="130" w:author="Ayako Taniguchi" w:date="2019-05-26T14:20:00Z">
              <w:r w:rsidDel="00C43A94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>増えた</w:delText>
              </w:r>
            </w:del>
          </w:p>
        </w:tc>
      </w:tr>
    </w:tbl>
    <w:p w14:paraId="15C435FC" w14:textId="77777777" w:rsidR="002A5610" w:rsidRPr="009003B1" w:rsidRDefault="002A5610" w:rsidP="00C7037F">
      <w:pPr>
        <w:spacing w:line="0" w:lineRule="atLeast"/>
        <w:rPr>
          <w:rFonts w:ascii="メイリオ" w:eastAsia="メイリオ" w:hAnsi="メイリオ" w:cs="メイリオ"/>
          <w:szCs w:val="21"/>
        </w:rPr>
      </w:pPr>
    </w:p>
    <w:p w14:paraId="038A4E81" w14:textId="5399B566" w:rsidR="00662D2F" w:rsidRPr="009003B1" w:rsidRDefault="001D1332" w:rsidP="008748AD">
      <w:pPr>
        <w:spacing w:line="0" w:lineRule="atLeast"/>
        <w:ind w:left="480" w:hangingChars="200" w:hanging="480"/>
        <w:rPr>
          <w:rFonts w:ascii="メイリオ" w:eastAsia="メイリオ" w:hAnsi="メイリオ" w:cs="メイリオ"/>
          <w:szCs w:val="21"/>
        </w:rPr>
      </w:pPr>
      <w:r w:rsidRPr="009003B1">
        <w:rPr>
          <w:rFonts w:ascii="メイリオ" w:eastAsia="メイリオ" w:hAnsi="メイリオ" w:cs="メイリオ"/>
          <w:szCs w:val="21"/>
        </w:rPr>
        <w:t>Q2</w:t>
      </w:r>
      <w:r w:rsidR="008748AD" w:rsidRPr="009003B1">
        <w:rPr>
          <w:rFonts w:ascii="メイリオ" w:eastAsia="メイリオ" w:hAnsi="メイリオ" w:cs="メイリオ"/>
          <w:szCs w:val="21"/>
        </w:rPr>
        <w:t xml:space="preserve">. </w:t>
      </w:r>
      <w:r w:rsidR="00124F1C" w:rsidRPr="009003B1">
        <w:rPr>
          <w:rFonts w:ascii="メイリオ" w:eastAsia="メイリオ" w:hAnsi="メイリオ" w:cs="メイリオ"/>
          <w:szCs w:val="21"/>
        </w:rPr>
        <w:t>あなたの</w:t>
      </w:r>
      <w:r w:rsidR="00124F1C" w:rsidRPr="009003B1">
        <w:rPr>
          <w:rFonts w:ascii="メイリオ" w:eastAsia="メイリオ" w:hAnsi="メイリオ" w:cs="メイリオ"/>
          <w:b/>
          <w:szCs w:val="21"/>
        </w:rPr>
        <w:t>深夜</w:t>
      </w:r>
      <w:r w:rsidR="00124F1C" w:rsidRPr="0018371C">
        <w:rPr>
          <w:rFonts w:ascii="メイリオ" w:eastAsia="メイリオ" w:hAnsi="メイリオ" w:cs="メイリオ"/>
          <w:b/>
          <w:sz w:val="28"/>
          <w:szCs w:val="21"/>
          <w:u w:val="single"/>
          <w:rPrChange w:id="131" w:author="Ayako Taniguchi" w:date="2019-05-26T14:21:00Z">
            <w:rPr>
              <w:rFonts w:ascii="メイリオ" w:eastAsia="メイリオ" w:hAnsi="メイリオ" w:cs="メイリオ"/>
              <w:b/>
              <w:szCs w:val="21"/>
              <w:u w:val="single"/>
            </w:rPr>
          </w:rPrChange>
        </w:rPr>
        <w:t>以外</w:t>
      </w:r>
      <w:r w:rsidR="00124F1C" w:rsidRPr="009003B1">
        <w:rPr>
          <w:rFonts w:ascii="メイリオ" w:eastAsia="メイリオ" w:hAnsi="メイリオ" w:cs="メイリオ"/>
          <w:szCs w:val="21"/>
        </w:rPr>
        <w:t>の時間帯（</w:t>
      </w:r>
      <w:r w:rsidR="00124F1C" w:rsidRPr="009003B1">
        <w:rPr>
          <w:rFonts w:ascii="メイリオ" w:eastAsia="メイリオ" w:hAnsi="メイリオ" w:cs="メイリオ"/>
          <w:b/>
          <w:szCs w:val="21"/>
          <w:u w:val="single"/>
        </w:rPr>
        <w:t>6</w:t>
      </w:r>
      <w:r w:rsidR="009003B1">
        <w:rPr>
          <w:rFonts w:ascii="メイリオ" w:eastAsia="メイリオ" w:hAnsi="メイリオ" w:cs="メイリオ" w:hint="eastAsia"/>
          <w:b/>
          <w:szCs w:val="21"/>
          <w:u w:val="single"/>
        </w:rPr>
        <w:t>時</w:t>
      </w:r>
      <w:r w:rsidR="00124F1C" w:rsidRPr="009003B1">
        <w:rPr>
          <w:rFonts w:ascii="メイリオ" w:eastAsia="メイリオ" w:hAnsi="メイリオ" w:cs="メイリオ"/>
          <w:b/>
          <w:szCs w:val="21"/>
          <w:u w:val="single"/>
        </w:rPr>
        <w:t>～22</w:t>
      </w:r>
      <w:r w:rsidR="009003B1">
        <w:rPr>
          <w:rFonts w:ascii="メイリオ" w:eastAsia="メイリオ" w:hAnsi="メイリオ" w:cs="メイリオ" w:hint="eastAsia"/>
          <w:b/>
          <w:szCs w:val="21"/>
          <w:u w:val="single"/>
        </w:rPr>
        <w:t>時</w:t>
      </w:r>
      <w:r w:rsidR="00124F1C" w:rsidRPr="009003B1">
        <w:rPr>
          <w:rFonts w:ascii="メイリオ" w:eastAsia="メイリオ" w:hAnsi="メイリオ" w:cs="メイリオ"/>
          <w:szCs w:val="21"/>
        </w:rPr>
        <w:t xml:space="preserve">）でのコンビニエンスストアの利用頻度に関して、 </w:t>
      </w:r>
      <w:r w:rsidR="00124F1C" w:rsidRPr="009003B1">
        <w:rPr>
          <w:rFonts w:ascii="メイリオ" w:eastAsia="メイリオ" w:hAnsi="メイリオ" w:cs="メイリオ"/>
          <w:b/>
          <w:szCs w:val="21"/>
        </w:rPr>
        <w:t>過去3日間の経験</w:t>
      </w:r>
      <w:r w:rsidR="00124F1C" w:rsidRPr="009003B1">
        <w:rPr>
          <w:rFonts w:ascii="メイリオ" w:eastAsia="メイリオ" w:hAnsi="メイリオ" w:cs="メイリオ"/>
          <w:szCs w:val="21"/>
        </w:rPr>
        <w:t>をもとにお答えください。</w:t>
      </w:r>
    </w:p>
    <w:tbl>
      <w:tblPr>
        <w:tblStyle w:val="a5"/>
        <w:tblW w:w="104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  <w:tblPrChange w:id="132" w:author="松本涼太" w:date="2019-05-28T12:39:00Z">
          <w:tblPr>
            <w:tblStyle w:val="a5"/>
            <w:tblW w:w="10485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</w:tblPrChange>
      </w:tblPr>
      <w:tblGrid>
        <w:gridCol w:w="5240"/>
        <w:gridCol w:w="5245"/>
        <w:tblGridChange w:id="133">
          <w:tblGrid>
            <w:gridCol w:w="5382"/>
            <w:gridCol w:w="5103"/>
          </w:tblGrid>
        </w:tblGridChange>
      </w:tblGrid>
      <w:tr w:rsidR="00662D2F" w:rsidRPr="009003B1" w14:paraId="61CE6BBC" w14:textId="77777777" w:rsidTr="00C11389">
        <w:trPr>
          <w:trHeight w:val="280"/>
          <w:trPrChange w:id="134" w:author="松本涼太" w:date="2019-05-28T12:39:00Z">
            <w:trPr>
              <w:trHeight w:val="280"/>
            </w:trPr>
          </w:trPrChange>
        </w:trPr>
        <w:tc>
          <w:tcPr>
            <w:tcW w:w="5240" w:type="dxa"/>
            <w:shd w:val="clear" w:color="auto" w:fill="auto"/>
            <w:tcPrChange w:id="135" w:author="松本涼太" w:date="2019-05-28T12:39:00Z">
              <w:tcPr>
                <w:tcW w:w="5382" w:type="dxa"/>
                <w:shd w:val="clear" w:color="auto" w:fill="auto"/>
              </w:tcPr>
            </w:tcPrChange>
          </w:tcPr>
          <w:p w14:paraId="6BF25678" w14:textId="4FF043C7" w:rsidR="00662D2F" w:rsidRPr="009003B1" w:rsidRDefault="00124F1C">
            <w:pPr>
              <w:pStyle w:val="af"/>
              <w:numPr>
                <w:ilvl w:val="1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深夜</w:t>
            </w:r>
            <w:r w:rsidRPr="00C11389">
              <w:rPr>
                <w:rFonts w:ascii="メイリオ" w:eastAsia="メイリオ" w:hAnsi="メイリオ" w:cs="メイリオ"/>
                <w:b/>
                <w:color w:val="000000"/>
                <w:sz w:val="28"/>
                <w:szCs w:val="18"/>
                <w:rPrChange w:id="136" w:author="松本涼太" w:date="2019-05-28T12:36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  <w:szCs w:val="18"/>
                  </w:rPr>
                </w:rPrChange>
              </w:rPr>
              <w:t>以外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の時間帯</w:t>
            </w:r>
            <w:r w:rsidRPr="009003B1">
              <w:rPr>
                <w:rFonts w:ascii="メイリオ" w:eastAsia="メイリオ" w:hAnsi="メイリオ" w:cs="メイリオ"/>
                <w:color w:val="000000"/>
                <w:sz w:val="22"/>
                <w:szCs w:val="18"/>
              </w:rPr>
              <w:t>（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6</w:t>
            </w:r>
            <w:r w:rsid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時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～22</w:t>
            </w:r>
            <w:r w:rsid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時</w:t>
            </w:r>
            <w:r w:rsidRPr="009003B1">
              <w:rPr>
                <w:rFonts w:ascii="メイリオ" w:eastAsia="メイリオ" w:hAnsi="メイリオ" w:cs="メイリオ"/>
                <w:color w:val="000000"/>
                <w:sz w:val="22"/>
                <w:szCs w:val="18"/>
              </w:rPr>
              <w:t>）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に</w:t>
            </w:r>
            <w:ins w:id="137" w:author="Ayako Taniguchi" w:date="2019-05-26T14:21:00Z">
              <w:r w:rsidR="0018371C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t>何回</w:t>
              </w:r>
            </w:ins>
            <w:del w:id="138" w:author="Ayako Taniguchi" w:date="2019-05-26T14:21:00Z">
              <w:r w:rsidRPr="009003B1" w:rsidDel="0018371C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delText>どのくらいの頻度で</w:delText>
              </w:r>
            </w:del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コンビニを利用しましたか。</w:t>
            </w:r>
            <w:del w:id="139" w:author="Ayako Taniguchi" w:date="2019-05-26T14:22:00Z">
              <w:r w:rsidRPr="009003B1" w:rsidDel="0018371C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delText>下線部に利用した回数をお答えください。</w:delText>
              </w:r>
            </w:del>
          </w:p>
        </w:tc>
        <w:tc>
          <w:tcPr>
            <w:tcW w:w="5245" w:type="dxa"/>
            <w:tcBorders>
              <w:top w:val="single" w:sz="4" w:space="0" w:color="000000"/>
              <w:bottom w:val="single" w:sz="4" w:space="0" w:color="000000"/>
            </w:tcBorders>
            <w:vAlign w:val="center"/>
            <w:tcPrChange w:id="140" w:author="松本涼太" w:date="2019-05-28T12:39:00Z">
              <w:tcPr>
                <w:tcW w:w="5103" w:type="dxa"/>
                <w:tcBorders>
                  <w:top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79CCF825" w14:textId="77777777" w:rsidR="0018371C" w:rsidRDefault="0018371C">
            <w:pPr>
              <w:spacing w:line="0" w:lineRule="atLeast"/>
              <w:jc w:val="center"/>
              <w:rPr>
                <w:ins w:id="141" w:author="Ayako Taniguchi" w:date="2019-05-26T14:22:00Z"/>
                <w:rFonts w:ascii="メイリオ" w:eastAsia="メイリオ" w:hAnsi="メイリオ" w:cs="メイリオ"/>
                <w:sz w:val="21"/>
                <w:szCs w:val="18"/>
                <w:u w:val="single"/>
              </w:rPr>
            </w:pPr>
          </w:p>
          <w:p w14:paraId="4AEC2EDB" w14:textId="1760DB62" w:rsidR="00662D2F" w:rsidRPr="009003B1" w:rsidRDefault="0018371C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20"/>
                <w:szCs w:val="16"/>
              </w:rPr>
            </w:pPr>
            <w:ins w:id="142" w:author="Ayako Taniguchi" w:date="2019-05-26T14:22:00Z">
              <w:r w:rsidRPr="0018371C">
                <w:rPr>
                  <w:rFonts w:ascii="メイリオ" w:eastAsia="メイリオ" w:hAnsi="メイリオ" w:cs="メイリオ"/>
                  <w:sz w:val="21"/>
                  <w:szCs w:val="18"/>
                  <w:rPrChange w:id="143" w:author="Ayako Taniguchi" w:date="2019-05-26T14:22:00Z">
                    <w:rPr>
                      <w:rFonts w:ascii="メイリオ" w:eastAsia="メイリオ" w:hAnsi="メイリオ" w:cs="メイリオ"/>
                      <w:sz w:val="21"/>
                      <w:szCs w:val="18"/>
                      <w:u w:val="single"/>
                    </w:rPr>
                  </w:rPrChange>
                </w:rPr>
                <w:t>過去</w:t>
              </w:r>
            </w:ins>
            <w:r w:rsidR="00124F1C" w:rsidRPr="0018371C">
              <w:rPr>
                <w:rFonts w:ascii="メイリオ" w:eastAsia="メイリオ" w:hAnsi="メイリオ" w:cs="メイリオ"/>
                <w:sz w:val="21"/>
                <w:szCs w:val="18"/>
                <w:rPrChange w:id="144" w:author="Ayako Taniguchi" w:date="2019-05-26T14:22:00Z">
                  <w:rPr>
                    <w:rFonts w:ascii="メイリオ" w:eastAsia="メイリオ" w:hAnsi="メイリオ" w:cs="メイリオ"/>
                    <w:sz w:val="21"/>
                    <w:szCs w:val="18"/>
                    <w:u w:val="single"/>
                  </w:rPr>
                </w:rPrChange>
              </w:rPr>
              <w:t>３日間に</w:t>
            </w:r>
            <w:ins w:id="145" w:author="Ayako Taniguchi" w:date="2019-05-26T14:22:00Z">
              <w:r>
                <w:rPr>
                  <w:rFonts w:ascii="メイリオ" w:eastAsia="メイリオ" w:hAnsi="メイリオ" w:cs="メイリオ"/>
                  <w:sz w:val="21"/>
                  <w:szCs w:val="18"/>
                  <w:u w:val="single"/>
                </w:rPr>
                <w:t xml:space="preserve">　</w:t>
              </w:r>
            </w:ins>
            <w:r w:rsidR="00124F1C"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　回</w:t>
            </w:r>
            <w:ins w:id="146" w:author="Ayako Taniguchi" w:date="2019-05-26T14:22:00Z">
              <w:r w:rsidRPr="0018371C">
                <w:rPr>
                  <w:rFonts w:ascii="メイリオ" w:eastAsia="メイリオ" w:hAnsi="メイリオ" w:cs="メイリオ"/>
                  <w:sz w:val="21"/>
                  <w:szCs w:val="18"/>
                  <w:rPrChange w:id="147" w:author="Ayako Taniguchi" w:date="2019-05-26T14:22:00Z">
                    <w:rPr>
                      <w:rFonts w:ascii="メイリオ" w:eastAsia="メイリオ" w:hAnsi="メイリオ" w:cs="メイリオ"/>
                      <w:sz w:val="21"/>
                      <w:szCs w:val="18"/>
                      <w:u w:val="single"/>
                    </w:rPr>
                  </w:rPrChange>
                </w:rPr>
                <w:t>くらい</w:t>
              </w:r>
            </w:ins>
            <w:del w:id="148" w:author="Ayako Taniguchi" w:date="2019-05-26T14:22:00Z">
              <w:r w:rsidR="00124F1C" w:rsidRPr="009003B1" w:rsidDel="0018371C">
                <w:rPr>
                  <w:rFonts w:ascii="メイリオ" w:eastAsia="メイリオ" w:hAnsi="メイリオ" w:cs="メイリオ"/>
                  <w:sz w:val="21"/>
                  <w:szCs w:val="18"/>
                  <w:u w:val="single"/>
                </w:rPr>
                <w:delText>程度</w:delText>
              </w:r>
            </w:del>
          </w:p>
        </w:tc>
      </w:tr>
    </w:tbl>
    <w:p w14:paraId="76EEDF3E" w14:textId="77777777" w:rsidR="0019541C" w:rsidRPr="009003B1" w:rsidRDefault="0019541C" w:rsidP="008E4B0D">
      <w:pPr>
        <w:spacing w:line="0" w:lineRule="atLeast"/>
        <w:rPr>
          <w:rFonts w:ascii="メイリオ" w:eastAsia="メイリオ" w:hAnsi="メイリオ" w:cs="メイリオ"/>
          <w:szCs w:val="21"/>
        </w:rPr>
      </w:pPr>
    </w:p>
    <w:p w14:paraId="789C5D49" w14:textId="4BA84777" w:rsidR="008E4B0D" w:rsidRPr="009003B1" w:rsidRDefault="001D1332" w:rsidP="008E4B0D">
      <w:pPr>
        <w:spacing w:line="0" w:lineRule="atLeast"/>
        <w:ind w:left="480" w:hangingChars="200" w:hanging="480"/>
        <w:rPr>
          <w:rFonts w:ascii="メイリオ" w:eastAsia="メイリオ" w:hAnsi="メイリオ" w:cs="メイリオ"/>
          <w:szCs w:val="26"/>
        </w:rPr>
      </w:pPr>
      <w:r w:rsidRPr="009003B1">
        <w:rPr>
          <w:rFonts w:ascii="メイリオ" w:eastAsia="メイリオ" w:hAnsi="メイリオ" w:cs="メイリオ"/>
          <w:szCs w:val="21"/>
        </w:rPr>
        <w:t>Q3</w:t>
      </w:r>
      <w:r w:rsidR="008748AD" w:rsidRPr="009003B1">
        <w:rPr>
          <w:rFonts w:ascii="メイリオ" w:eastAsia="メイリオ" w:hAnsi="メイリオ" w:cs="メイリオ"/>
          <w:szCs w:val="21"/>
        </w:rPr>
        <w:t xml:space="preserve">. </w:t>
      </w:r>
      <w:r w:rsidR="00A22BB0" w:rsidRPr="009003B1">
        <w:rPr>
          <w:rFonts w:ascii="メイリオ" w:eastAsia="メイリオ" w:hAnsi="メイリオ" w:cs="メイリオ"/>
          <w:b/>
          <w:szCs w:val="21"/>
          <w:u w:val="single"/>
        </w:rPr>
        <w:t>Q2</w:t>
      </w:r>
      <w:r w:rsidR="00124F1C" w:rsidRPr="009003B1">
        <w:rPr>
          <w:rFonts w:ascii="メイリオ" w:eastAsia="メイリオ" w:hAnsi="メイリオ" w:cs="メイリオ"/>
          <w:b/>
          <w:szCs w:val="21"/>
          <w:u w:val="single"/>
        </w:rPr>
        <w:t>-1で1回以上と答えた方</w:t>
      </w:r>
      <w:r w:rsidR="00124F1C" w:rsidRPr="004662A2">
        <w:rPr>
          <w:rFonts w:ascii="メイリオ" w:eastAsia="メイリオ" w:hAnsi="メイリオ" w:cs="メイリオ"/>
          <w:szCs w:val="21"/>
          <w:rPrChange w:id="149" w:author="Ayako Taniguchi" w:date="2019-05-26T14:24:00Z">
            <w:rPr>
              <w:rFonts w:ascii="メイリオ" w:eastAsia="メイリオ" w:hAnsi="メイリオ" w:cs="メイリオ"/>
              <w:b/>
              <w:szCs w:val="21"/>
              <w:u w:val="single"/>
            </w:rPr>
          </w:rPrChange>
        </w:rPr>
        <w:t>にお聞きします。</w:t>
      </w:r>
      <w:del w:id="150" w:author="Ayako Taniguchi" w:date="2019-05-26T14:23:00Z">
        <w:r w:rsidR="0049067F" w:rsidRPr="0018371C" w:rsidDel="0018371C">
          <w:rPr>
            <w:rFonts w:ascii="メイリオ" w:eastAsia="メイリオ" w:hAnsi="メイリオ" w:cs="メイリオ"/>
            <w:sz w:val="28"/>
            <w:szCs w:val="21"/>
            <w:rPrChange w:id="151" w:author="Ayako Taniguchi" w:date="2019-05-26T14:24:00Z">
              <w:rPr>
                <w:rFonts w:ascii="メイリオ" w:eastAsia="メイリオ" w:hAnsi="メイリオ" w:cs="メイリオ"/>
                <w:szCs w:val="21"/>
              </w:rPr>
            </w:rPrChange>
          </w:rPr>
          <w:delText>あなたのコンビニエンスストアの利用状況に関して</w:delText>
        </w:r>
        <w:r w:rsidR="0049067F" w:rsidRPr="0018371C" w:rsidDel="0018371C">
          <w:rPr>
            <w:rFonts w:ascii="メイリオ" w:eastAsia="メイリオ" w:hAnsi="メイリオ" w:cs="メイリオ" w:hint="eastAsia"/>
            <w:sz w:val="28"/>
            <w:szCs w:val="21"/>
            <w:rPrChange w:id="152" w:author="Ayako Taniguchi" w:date="2019-05-26T14:24:00Z">
              <w:rPr>
                <w:rFonts w:ascii="メイリオ" w:eastAsia="メイリオ" w:hAnsi="メイリオ" w:cs="メイリオ" w:hint="eastAsia"/>
                <w:szCs w:val="21"/>
              </w:rPr>
            </w:rPrChange>
          </w:rPr>
          <w:delText>、</w:delText>
        </w:r>
        <w:r w:rsidR="00124F1C" w:rsidRPr="0018371C" w:rsidDel="0018371C">
          <w:rPr>
            <w:rFonts w:ascii="メイリオ" w:eastAsia="メイリオ" w:hAnsi="メイリオ" w:cs="メイリオ"/>
            <w:sz w:val="28"/>
            <w:szCs w:val="21"/>
            <w:rPrChange w:id="153" w:author="Ayako Taniguchi" w:date="2019-05-26T14:24:00Z">
              <w:rPr>
                <w:rFonts w:ascii="メイリオ" w:eastAsia="メイリオ" w:hAnsi="メイリオ" w:cs="メイリオ"/>
                <w:szCs w:val="21"/>
              </w:rPr>
            </w:rPrChange>
          </w:rPr>
          <w:delText>過去3日間の中で</w:delText>
        </w:r>
      </w:del>
      <w:r w:rsidR="00124F1C" w:rsidRPr="0018371C">
        <w:rPr>
          <w:rFonts w:ascii="メイリオ" w:eastAsia="メイリオ" w:hAnsi="メイリオ" w:cs="メイリオ"/>
          <w:b/>
          <w:sz w:val="28"/>
          <w:szCs w:val="21"/>
          <w:u w:val="single"/>
          <w:rPrChange w:id="154" w:author="Ayako Taniguchi" w:date="2019-05-26T14:24:00Z">
            <w:rPr>
              <w:rFonts w:ascii="メイリオ" w:eastAsia="メイリオ" w:hAnsi="メイリオ" w:cs="メイリオ"/>
              <w:b/>
              <w:szCs w:val="21"/>
              <w:u w:val="single"/>
            </w:rPr>
          </w:rPrChange>
        </w:rPr>
        <w:t>最も直近</w:t>
      </w:r>
      <w:r w:rsidR="00124F1C" w:rsidRPr="009003B1">
        <w:rPr>
          <w:rFonts w:ascii="メイリオ" w:eastAsia="メイリオ" w:hAnsi="メイリオ" w:cs="メイリオ"/>
          <w:b/>
          <w:szCs w:val="21"/>
          <w:u w:val="single"/>
        </w:rPr>
        <w:t>の</w:t>
      </w:r>
      <w:ins w:id="155" w:author="Ayako Taniguchi" w:date="2019-05-26T14:23:00Z">
        <w:r w:rsidR="0018371C" w:rsidRPr="0018371C">
          <w:rPr>
            <w:rFonts w:ascii="メイリオ" w:eastAsia="メイリオ" w:hAnsi="メイリオ" w:cs="メイリオ"/>
            <w:b/>
            <w:szCs w:val="21"/>
            <w:u w:val="single"/>
            <w:rPrChange w:id="156" w:author="Ayako Taniguchi" w:date="2019-05-26T14:23:00Z">
              <w:rPr>
                <w:rFonts w:ascii="メイリオ" w:eastAsia="メイリオ" w:hAnsi="メイリオ" w:cs="メイリオ"/>
                <w:szCs w:val="21"/>
              </w:rPr>
            </w:rPrChange>
          </w:rPr>
          <w:t>コンビニエンスストア利用</w:t>
        </w:r>
      </w:ins>
      <w:del w:id="157" w:author="Ayako Taniguchi" w:date="2019-05-26T14:24:00Z">
        <w:r w:rsidR="00124F1C" w:rsidRPr="009003B1" w:rsidDel="0018371C">
          <w:rPr>
            <w:rFonts w:ascii="メイリオ" w:eastAsia="メイリオ" w:hAnsi="メイリオ" w:cs="メイリオ"/>
            <w:b/>
            <w:szCs w:val="21"/>
            <w:u w:val="single"/>
          </w:rPr>
          <w:delText>経験</w:delText>
        </w:r>
      </w:del>
      <w:r w:rsidR="002A5610" w:rsidRPr="009003B1">
        <w:rPr>
          <w:rFonts w:ascii="メイリオ" w:eastAsia="メイリオ" w:hAnsi="メイリオ" w:cs="メイリオ"/>
          <w:szCs w:val="26"/>
        </w:rPr>
        <w:t>をもとにお答えくだ</w:t>
      </w:r>
      <w:r w:rsidR="002A5610" w:rsidRPr="009003B1">
        <w:rPr>
          <w:rFonts w:ascii="メイリオ" w:eastAsia="メイリオ" w:hAnsi="メイリオ" w:cs="メイリオ" w:hint="eastAsia"/>
          <w:szCs w:val="26"/>
        </w:rPr>
        <w:t>さい。</w:t>
      </w:r>
    </w:p>
    <w:tbl>
      <w:tblPr>
        <w:tblStyle w:val="a6"/>
        <w:tblW w:w="1051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16"/>
        <w:gridCol w:w="5103"/>
      </w:tblGrid>
      <w:tr w:rsidR="00662D2F" w:rsidRPr="009003B1" w14:paraId="79CF6EDF" w14:textId="77777777" w:rsidTr="002A5610">
        <w:trPr>
          <w:trHeight w:val="4114"/>
        </w:trPr>
        <w:tc>
          <w:tcPr>
            <w:tcW w:w="5416" w:type="dxa"/>
            <w:shd w:val="clear" w:color="auto" w:fill="FFFFFF" w:themeFill="background1"/>
          </w:tcPr>
          <w:p w14:paraId="18AE5466" w14:textId="77777777" w:rsidR="004662A2" w:rsidRPr="004662A2" w:rsidRDefault="004662A2">
            <w:pPr>
              <w:pStyle w:val="af"/>
              <w:numPr>
                <w:ilvl w:val="1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ins w:id="158" w:author="Ayako Taniguchi" w:date="2019-05-26T14:27:00Z"/>
                <w:rFonts w:ascii="メイリオ" w:eastAsia="メイリオ" w:hAnsi="メイリオ" w:cs="メイリオ"/>
                <w:color w:val="000000"/>
                <w:sz w:val="21"/>
                <w:szCs w:val="18"/>
                <w:rPrChange w:id="159" w:author="Ayako Taniguchi" w:date="2019-05-26T14:27:00Z">
                  <w:rPr>
                    <w:ins w:id="160" w:author="Ayako Taniguchi" w:date="2019-05-26T14:27:00Z"/>
                    <w:rFonts w:ascii="メイリオ" w:eastAsia="メイリオ" w:hAnsi="メイリオ" w:cs="メイリオ"/>
                    <w:b/>
                    <w:color w:val="000000"/>
                    <w:sz w:val="22"/>
                    <w:szCs w:val="18"/>
                  </w:rPr>
                </w:rPrChange>
              </w:rPr>
            </w:pPr>
            <w:ins w:id="161" w:author="Ayako Taniguchi" w:date="2019-05-26T14:27:00Z">
              <w:r w:rsidRPr="009003B1">
                <w:rPr>
                  <w:rFonts w:ascii="メイリオ" w:eastAsia="メイリオ" w:hAnsi="メイリオ" w:cs="メイリオ" w:hint="eastAsia"/>
                  <w:b/>
                  <w:color w:val="000000"/>
                  <w:sz w:val="22"/>
                  <w:szCs w:val="18"/>
                </w:rPr>
                <w:t>最も直近の</w:t>
              </w:r>
              <w:r>
                <w:rPr>
                  <w:rFonts w:ascii="メイリオ" w:eastAsia="メイリオ" w:hAnsi="メイリオ" w:cs="メイリオ" w:hint="eastAsia"/>
                  <w:b/>
                  <w:color w:val="000000"/>
                  <w:sz w:val="22"/>
                  <w:szCs w:val="18"/>
                </w:rPr>
                <w:t>コンビニ利用</w:t>
              </w:r>
              <w:r w:rsidRPr="004662A2">
                <w:rPr>
                  <w:rFonts w:ascii="メイリオ" w:eastAsia="メイリオ" w:hAnsi="メイリオ" w:cs="メイリオ" w:hint="eastAsia"/>
                  <w:color w:val="000000"/>
                  <w:sz w:val="22"/>
                  <w:szCs w:val="18"/>
                  <w:rPrChange w:id="162" w:author="Ayako Taniguchi" w:date="2019-05-26T14:27:00Z">
                    <w:rPr>
                      <w:rFonts w:ascii="メイリオ" w:eastAsia="メイリオ" w:hAnsi="メイリオ" w:cs="メイリオ" w:hint="eastAsia"/>
                      <w:b/>
                      <w:color w:val="000000"/>
                      <w:sz w:val="22"/>
                      <w:szCs w:val="18"/>
                    </w:rPr>
                  </w:rPrChange>
                </w:rPr>
                <w:t>について，</w:t>
              </w:r>
            </w:ins>
          </w:p>
          <w:p w14:paraId="0424AD71" w14:textId="72E897FB" w:rsidR="00662D2F" w:rsidRDefault="00A22BB0">
            <w:pPr>
              <w:pStyle w:val="af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 w:left="720"/>
              <w:rPr>
                <w:ins w:id="163" w:author="Ayako Taniguchi" w:date="2019-05-26T14:25:00Z"/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164" w:author="Ayako Taniguchi" w:date="2019-05-26T14:27:00Z">
                <w:pPr>
                  <w:pStyle w:val="af"/>
                  <w:numPr>
                    <w:ilvl w:val="1"/>
                    <w:numId w:val="14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del w:id="165" w:author="Ayako Taniguchi" w:date="2019-05-26T14:25:00Z">
              <w:r w:rsidRPr="009003B1" w:rsidDel="004662A2">
                <w:rPr>
                  <w:rFonts w:ascii="メイリオ" w:eastAsia="メイリオ" w:hAnsi="メイリオ" w:cs="メイリオ" w:hint="eastAsia"/>
                  <w:b/>
                  <w:color w:val="000000"/>
                  <w:sz w:val="22"/>
                  <w:szCs w:val="18"/>
                </w:rPr>
                <w:delText>最も直近の</w:delText>
              </w:r>
              <w:r w:rsidR="00881F67" w:rsidRPr="009003B1" w:rsidDel="004662A2">
                <w:rPr>
                  <w:rFonts w:ascii="メイリオ" w:eastAsia="メイリオ" w:hAnsi="メイリオ" w:cs="メイリオ" w:hint="eastAsia"/>
                  <w:b/>
                  <w:color w:val="000000"/>
                  <w:sz w:val="22"/>
                  <w:szCs w:val="18"/>
                </w:rPr>
                <w:delText>１</w:delText>
              </w:r>
              <w:r w:rsidRPr="009003B1" w:rsidDel="004662A2">
                <w:rPr>
                  <w:rFonts w:ascii="メイリオ" w:eastAsia="メイリオ" w:hAnsi="メイリオ" w:cs="メイリオ" w:hint="eastAsia"/>
                  <w:b/>
                  <w:color w:val="000000"/>
                  <w:sz w:val="22"/>
                  <w:szCs w:val="18"/>
                </w:rPr>
                <w:delText>回で、</w:delText>
              </w:r>
            </w:del>
            <w:r w:rsidR="00124F1C"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深夜</w:t>
            </w:r>
            <w:r w:rsidR="00124F1C" w:rsidRPr="004662A2">
              <w:rPr>
                <w:rFonts w:ascii="メイリオ" w:eastAsia="メイリオ" w:hAnsi="メイリオ" w:cs="メイリオ"/>
                <w:b/>
                <w:color w:val="000000"/>
                <w:sz w:val="28"/>
                <w:szCs w:val="18"/>
                <w:rPrChange w:id="166" w:author="Ayako Taniguchi" w:date="2019-05-26T14:25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  <w:szCs w:val="18"/>
                  </w:rPr>
                </w:rPrChange>
              </w:rPr>
              <w:t>以外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の時間帯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2"/>
                <w:szCs w:val="18"/>
              </w:rPr>
              <w:t>（</w:t>
            </w:r>
            <w:r w:rsidR="00124F1C"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6</w:t>
            </w:r>
            <w:r w:rsid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時</w:t>
            </w:r>
            <w:r w:rsidR="00124F1C"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～22</w:t>
            </w:r>
            <w:r w:rsid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時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2"/>
                <w:szCs w:val="18"/>
              </w:rPr>
              <w:t>）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 xml:space="preserve">に、なぜコンビニを利用しましたか。 </w:t>
            </w:r>
            <w:r w:rsidR="00D13342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（複数回答</w:t>
            </w:r>
            <w:r w:rsidR="006F4351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可</w:t>
            </w:r>
            <w:r w:rsidR="00D13342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）</w:t>
            </w:r>
          </w:p>
          <w:p w14:paraId="40D76FA3" w14:textId="77777777" w:rsidR="004662A2" w:rsidRDefault="004662A2">
            <w:pPr>
              <w:pStyle w:val="af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 w:left="720"/>
              <w:rPr>
                <w:ins w:id="167" w:author="松本涼太" w:date="2019-05-29T21:36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</w:p>
          <w:p w14:paraId="45909007" w14:textId="77777777" w:rsidR="004F607C" w:rsidRPr="004F607C" w:rsidRDefault="004F607C">
            <w:pPr>
              <w:rPr>
                <w:ins w:id="168" w:author="松本涼太" w:date="2019-05-29T21:36:00Z"/>
                <w:rPrChange w:id="169" w:author="松本涼太" w:date="2019-05-29T21:36:00Z">
                  <w:rPr>
                    <w:ins w:id="170" w:author="松本涼太" w:date="2019-05-29T21:36:00Z"/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pPrChange w:id="171" w:author="松本涼太" w:date="2019-05-29T21:36:00Z">
                <w:pPr>
                  <w:pStyle w:val="af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/>
                </w:pPr>
              </w:pPrChange>
            </w:pPr>
          </w:p>
          <w:p w14:paraId="48147FA9" w14:textId="77777777" w:rsidR="004F607C" w:rsidRDefault="004F607C" w:rsidP="004F607C">
            <w:pPr>
              <w:rPr>
                <w:ins w:id="172" w:author="松本涼太" w:date="2019-05-29T21:36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</w:p>
          <w:p w14:paraId="51820E93" w14:textId="55F23628" w:rsidR="004F607C" w:rsidRPr="004F607C" w:rsidRDefault="004F607C">
            <w:pPr>
              <w:rPr>
                <w:rPrChange w:id="173" w:author="松本涼太" w:date="2019-05-29T21:36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pPrChange w:id="174" w:author="松本涼太" w:date="2019-05-29T21:36:00Z">
                <w:pPr>
                  <w:pStyle w:val="af"/>
                  <w:numPr>
                    <w:ilvl w:val="1"/>
                    <w:numId w:val="14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14:paraId="0575F5E6" w14:textId="7E67E8C9" w:rsidR="00662D2F" w:rsidRPr="009003B1" w:rsidRDefault="00124F1C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1. </w:t>
            </w:r>
            <w:r w:rsidR="00D13342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コンビニエンスストアが</w:t>
            </w:r>
            <w:r w:rsidR="00D13342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良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くて利用している</w:t>
            </w:r>
          </w:p>
          <w:p w14:paraId="19671987" w14:textId="77777777" w:rsidR="00662D2F" w:rsidRPr="009003B1" w:rsidRDefault="00124F1C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2. 他に利用したい店がないので利用している</w:t>
            </w:r>
          </w:p>
          <w:p w14:paraId="234B0086" w14:textId="77777777" w:rsidR="00662D2F" w:rsidRPr="009003B1" w:rsidRDefault="00124F1C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3. 他の店が混んでいるので利用している</w:t>
            </w:r>
          </w:p>
          <w:p w14:paraId="0F5FDC2A" w14:textId="77777777" w:rsidR="00662D2F" w:rsidRPr="009003B1" w:rsidRDefault="00124F1C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4. 他に開いている店がないので利用している</w:t>
            </w:r>
          </w:p>
          <w:p w14:paraId="6B8DF5AC" w14:textId="0FFA3B7C" w:rsidR="00662D2F" w:rsidRPr="009003B1" w:rsidRDefault="00D13342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5. </w:t>
            </w:r>
            <w:r w:rsidR="00124F1C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なんとなく利用している</w:t>
            </w:r>
          </w:p>
          <w:p w14:paraId="4016AD16" w14:textId="77777777" w:rsidR="00662D2F" w:rsidRPr="009003B1" w:rsidRDefault="00124F1C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6. 時間がないので仕方なく利用している</w:t>
            </w:r>
          </w:p>
          <w:p w14:paraId="15D8D59A" w14:textId="00C33222" w:rsidR="00D13342" w:rsidRPr="009003B1" w:rsidRDefault="00D13342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7.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通り道にあったので利用している</w:t>
            </w:r>
          </w:p>
          <w:p w14:paraId="460B20D7" w14:textId="7E222393" w:rsidR="00D13342" w:rsidRPr="009003B1" w:rsidRDefault="00D13342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8.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距離が近いので利用している</w:t>
            </w:r>
          </w:p>
          <w:p w14:paraId="40FB0A85" w14:textId="19AC0ECB" w:rsidR="00662D2F" w:rsidRPr="009003B1" w:rsidRDefault="00D13342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9</w:t>
            </w:r>
            <w:r w:rsidR="00124F1C"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. </w:t>
            </w:r>
            <w:r w:rsidR="00F93BC1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その他</w:t>
            </w:r>
            <w:r w:rsidR="00124F1C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（</w:t>
            </w:r>
            <w:r w:rsidR="00F93BC1"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　　　　　　　　</w:t>
            </w:r>
            <w:r w:rsidR="00124F1C"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　　　</w:t>
            </w:r>
            <w:r w:rsidR="00124F1C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）</w:t>
            </w:r>
          </w:p>
        </w:tc>
      </w:tr>
      <w:tr w:rsidR="00662D2F" w:rsidRPr="009003B1" w14:paraId="70EC2B06" w14:textId="77777777" w:rsidTr="002A5610">
        <w:trPr>
          <w:trHeight w:val="420"/>
        </w:trPr>
        <w:tc>
          <w:tcPr>
            <w:tcW w:w="5416" w:type="dxa"/>
            <w:shd w:val="clear" w:color="auto" w:fill="FFFFFF" w:themeFill="background1"/>
          </w:tcPr>
          <w:p w14:paraId="52AB4FC4" w14:textId="517BA050" w:rsidR="00662D2F" w:rsidRPr="009003B1" w:rsidRDefault="00F37676" w:rsidP="008A16C0">
            <w:pPr>
              <w:pStyle w:val="af"/>
              <w:numPr>
                <w:ilvl w:val="1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深夜</w:t>
            </w:r>
            <w:r w:rsidRPr="004662A2">
              <w:rPr>
                <w:rFonts w:ascii="メイリオ" w:eastAsia="メイリオ" w:hAnsi="メイリオ" w:cs="メイリオ" w:hint="eastAsia"/>
                <w:b/>
                <w:color w:val="000000"/>
                <w:sz w:val="28"/>
                <w:szCs w:val="18"/>
                <w:rPrChange w:id="175" w:author="Ayako Taniguchi" w:date="2019-05-26T14:28:00Z">
                  <w:rPr>
                    <w:rFonts w:ascii="メイリオ" w:eastAsia="メイリオ" w:hAnsi="メイリオ" w:cs="メイリオ" w:hint="eastAsia"/>
                    <w:b/>
                    <w:color w:val="000000"/>
                    <w:sz w:val="22"/>
                    <w:szCs w:val="18"/>
                  </w:rPr>
                </w:rPrChange>
              </w:rPr>
              <w:t>以外</w:t>
            </w:r>
            <w:r w:rsidR="00220442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で</w:t>
            </w:r>
            <w:r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の</w:t>
            </w:r>
            <w:r w:rsidR="006136F8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最も直近の１回で、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お金をいくら使いましたか。</w:t>
            </w:r>
            <w:del w:id="176" w:author="Ayako Taniguchi" w:date="2019-05-26T14:32:00Z">
              <w:r w:rsidR="00124F1C" w:rsidRPr="009003B1" w:rsidDel="009538C1">
                <w:rPr>
                  <w:rFonts w:ascii="メイリオ" w:eastAsia="メイリオ" w:hAnsi="メイリオ" w:cs="メイリオ"/>
                  <w:sz w:val="21"/>
                  <w:szCs w:val="18"/>
                </w:rPr>
                <w:delText>下線部に支払った金額を可能な限り詳しく記入してください。</w:delText>
              </w:r>
            </w:del>
          </w:p>
          <w:p w14:paraId="1100AE69" w14:textId="769DDD3D" w:rsidR="009003B1" w:rsidDel="004662A2" w:rsidRDefault="009003B1" w:rsidP="00900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del w:id="177" w:author="Ayako Taniguchi" w:date="2019-05-26T14:27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</w:p>
          <w:p w14:paraId="57A14590" w14:textId="213D6067" w:rsidR="009003B1" w:rsidDel="004662A2" w:rsidRDefault="009003B1" w:rsidP="00900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del w:id="178" w:author="Ayako Taniguchi" w:date="2019-05-26T14:27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</w:p>
          <w:p w14:paraId="25DD6A0F" w14:textId="60F69481" w:rsidR="009003B1" w:rsidRPr="009003B1" w:rsidRDefault="009003B1" w:rsidP="00900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6212E27" w14:textId="77777777" w:rsidR="004662A2" w:rsidRDefault="004662A2" w:rsidP="005B1701">
            <w:pPr>
              <w:spacing w:line="0" w:lineRule="atLeast"/>
              <w:jc w:val="center"/>
              <w:rPr>
                <w:ins w:id="179" w:author="Ayako Taniguchi" w:date="2019-05-26T14:28:00Z"/>
                <w:rFonts w:ascii="メイリオ" w:eastAsia="メイリオ" w:hAnsi="メイリオ" w:cs="メイリオ"/>
                <w:sz w:val="21"/>
                <w:szCs w:val="18"/>
                <w:u w:val="single"/>
              </w:rPr>
            </w:pPr>
          </w:p>
          <w:p w14:paraId="0EC1FC13" w14:textId="77777777" w:rsidR="00662D2F" w:rsidRDefault="00124F1C" w:rsidP="005B1701">
            <w:pPr>
              <w:spacing w:line="0" w:lineRule="atLeast"/>
              <w:jc w:val="center"/>
              <w:rPr>
                <w:ins w:id="180" w:author="Ayako Taniguchi" w:date="2019-05-26T14:32:00Z"/>
                <w:rFonts w:ascii="メイリオ" w:eastAsia="メイリオ" w:hAnsi="メイリオ" w:cs="メイリオ"/>
                <w:sz w:val="21"/>
                <w:szCs w:val="18"/>
                <w:u w:val="single"/>
              </w:rPr>
            </w:pPr>
            <w:r w:rsidRPr="004662A2">
              <w:rPr>
                <w:rFonts w:ascii="メイリオ" w:eastAsia="メイリオ" w:hAnsi="メイリオ" w:cs="メイリオ"/>
                <w:sz w:val="21"/>
                <w:szCs w:val="18"/>
                <w:rPrChange w:id="181" w:author="Ayako Taniguchi" w:date="2019-05-26T14:28:00Z">
                  <w:rPr>
                    <w:rFonts w:ascii="メイリオ" w:eastAsia="メイリオ" w:hAnsi="メイリオ" w:cs="メイリオ"/>
                    <w:sz w:val="21"/>
                    <w:szCs w:val="18"/>
                    <w:u w:val="single"/>
                  </w:rPr>
                </w:rPrChange>
              </w:rPr>
              <w:t>直近の1回で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　　　　円程度</w:t>
            </w:r>
          </w:p>
          <w:p w14:paraId="3A3A7D78" w14:textId="531C2B59" w:rsidR="009538C1" w:rsidRPr="009003B1" w:rsidRDefault="009538C1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95959"/>
                <w:sz w:val="21"/>
                <w:szCs w:val="18"/>
              </w:rPr>
            </w:pPr>
            <w:ins w:id="182" w:author="Ayako Taniguchi" w:date="2019-05-26T14:32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下線部に支払った金額</w:t>
              </w:r>
            </w:ins>
            <w:ins w:id="183" w:author="Ayako Taniguchi" w:date="2019-05-26T14:33:00Z"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>を正確に</w:t>
              </w:r>
            </w:ins>
            <w:ins w:id="184" w:author="Ayako Taniguchi" w:date="2019-05-26T14:32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記入してください。</w:t>
              </w:r>
            </w:ins>
          </w:p>
        </w:tc>
      </w:tr>
      <w:tr w:rsidR="00662D2F" w:rsidRPr="009003B1" w14:paraId="09EFA053" w14:textId="77777777" w:rsidTr="002A5610">
        <w:trPr>
          <w:trHeight w:val="1180"/>
        </w:trPr>
        <w:tc>
          <w:tcPr>
            <w:tcW w:w="54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FD636C" w14:textId="69E66A06" w:rsidR="00662D2F" w:rsidRPr="009003B1" w:rsidRDefault="00F37676" w:rsidP="008A16C0">
            <w:pPr>
              <w:pStyle w:val="af"/>
              <w:widowControl/>
              <w:numPr>
                <w:ilvl w:val="1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深夜</w:t>
            </w:r>
            <w:r w:rsidRPr="004662A2">
              <w:rPr>
                <w:rFonts w:ascii="メイリオ" w:eastAsia="メイリオ" w:hAnsi="メイリオ" w:cs="メイリオ" w:hint="eastAsia"/>
                <w:b/>
                <w:color w:val="000000"/>
                <w:sz w:val="28"/>
                <w:szCs w:val="18"/>
                <w:rPrChange w:id="185" w:author="Ayako Taniguchi" w:date="2019-05-26T14:29:00Z">
                  <w:rPr>
                    <w:rFonts w:ascii="メイリオ" w:eastAsia="メイリオ" w:hAnsi="メイリオ" w:cs="メイリオ" w:hint="eastAsia"/>
                    <w:b/>
                    <w:color w:val="000000"/>
                    <w:sz w:val="22"/>
                    <w:szCs w:val="18"/>
                  </w:rPr>
                </w:rPrChange>
              </w:rPr>
              <w:t>以外</w:t>
            </w:r>
            <w:r w:rsidR="00220442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で</w:t>
            </w:r>
            <w:r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の</w:t>
            </w:r>
            <w:r w:rsidR="006136F8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最も直近の１回で、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どのようなモノ・サービス</w:t>
            </w:r>
            <w:r w:rsidR="00A22BB0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を購入または利用しましたか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。（複数回答</w:t>
            </w:r>
            <w:r w:rsidR="006F4351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可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）</w:t>
            </w: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0BF136" w14:textId="4DD3B439" w:rsidR="009003B1" w:rsidRDefault="00D13342" w:rsidP="005B1701">
            <w:pPr>
              <w:widowControl/>
              <w:spacing w:line="0" w:lineRule="atLeast"/>
              <w:jc w:val="lef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1. </w:t>
            </w:r>
            <w:r w:rsidR="00A22BB0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食事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　</w:t>
            </w:r>
            <w:ins w:id="186" w:author="Ayako Taniguchi" w:date="2019-05-26T14:29:00Z">
              <w:r w:rsidR="004662A2"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　</w:t>
              </w:r>
            </w:ins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　2. </w:t>
            </w:r>
            <w:r w:rsidR="00A22BB0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間食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　　</w:t>
            </w:r>
            <w:ins w:id="187" w:author="Ayako Taniguchi" w:date="2019-05-26T14:29:00Z">
              <w:r w:rsidR="004662A2"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　　</w:t>
              </w:r>
            </w:ins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3.</w:t>
            </w:r>
            <w:r w:rsidR="00881F67"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 </w:t>
            </w:r>
            <w:r w:rsidR="006136F8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コンビニコーヒー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　　</w:t>
            </w:r>
          </w:p>
          <w:p w14:paraId="691B92B6" w14:textId="4EDB5AB0" w:rsidR="00F93BC1" w:rsidRPr="009003B1" w:rsidRDefault="00D13342" w:rsidP="005B1701">
            <w:pPr>
              <w:widowControl/>
              <w:spacing w:line="0" w:lineRule="atLeast"/>
              <w:jc w:val="lef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4. </w:t>
            </w:r>
            <w:r w:rsidR="006136F8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酒</w:t>
            </w:r>
            <w:r w:rsidR="00881F67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類</w:t>
            </w:r>
            <w:r w:rsidR="006136F8"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　　</w:t>
            </w:r>
            <w:ins w:id="188" w:author="Ayako Taniguchi" w:date="2019-05-26T14:29:00Z">
              <w:r w:rsidR="004662A2"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　</w:t>
              </w:r>
            </w:ins>
            <w:r w:rsidR="006136F8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5.</w:t>
            </w:r>
            <w:r w:rsidR="00881F67"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 </w:t>
            </w:r>
            <w:r w:rsidR="006136F8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その他飲料　</w:t>
            </w:r>
            <w:r w:rsidR="005D20E9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6．タバコ　　</w:t>
            </w:r>
          </w:p>
          <w:p w14:paraId="544F23A1" w14:textId="0EC3C53B" w:rsidR="00F93BC1" w:rsidRPr="009003B1" w:rsidRDefault="005D20E9" w:rsidP="005B1701">
            <w:pPr>
              <w:widowControl/>
              <w:spacing w:line="0" w:lineRule="atLeast"/>
              <w:jc w:val="lef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7．日用品　　8</w:t>
            </w:r>
            <w:r w:rsidR="00D13342"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. 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印刷</w:t>
            </w:r>
            <w:r w:rsidR="00F93BC1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</w:t>
            </w:r>
            <w:ins w:id="189" w:author="Ayako Taniguchi" w:date="2019-05-26T14:29:00Z">
              <w:r w:rsidR="004662A2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</w:t>
              </w:r>
            </w:ins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9</w:t>
            </w:r>
            <w:r w:rsidR="00D13342"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. 本・雑誌　</w:t>
            </w:r>
          </w:p>
          <w:p w14:paraId="0923440F" w14:textId="6E0BC345" w:rsidR="005D20E9" w:rsidRPr="009003B1" w:rsidRDefault="005D20E9" w:rsidP="005B1701">
            <w:pPr>
              <w:widowControl/>
              <w:spacing w:line="0" w:lineRule="atLeast"/>
              <w:jc w:val="lef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10</w:t>
            </w:r>
            <w:r w:rsidR="00D13342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. ATM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　11</w:t>
            </w:r>
            <w:r w:rsidR="00D13342"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. </w:t>
            </w:r>
            <w:r w:rsidR="006136F8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公共料金</w:t>
            </w:r>
          </w:p>
          <w:p w14:paraId="1C92F6D7" w14:textId="1F6BE455" w:rsidR="00D13342" w:rsidRPr="009003B1" w:rsidRDefault="005D20E9" w:rsidP="005B1701">
            <w:pPr>
              <w:widowControl/>
              <w:spacing w:line="0" w:lineRule="atLeast"/>
              <w:jc w:val="lef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12</w:t>
            </w:r>
            <w:r w:rsidR="006136F8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.</w:t>
            </w:r>
            <w:r w:rsidR="00881F67"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 </w:t>
            </w:r>
            <w:r w:rsidR="006136F8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収納代行サービス(オンライン決済)</w:t>
            </w:r>
          </w:p>
          <w:p w14:paraId="4833E547" w14:textId="46D04E79" w:rsidR="00662D2F" w:rsidRPr="009003B1" w:rsidRDefault="006136F8" w:rsidP="005D20E9">
            <w:pPr>
              <w:widowControl/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11</w:t>
            </w:r>
            <w:r w:rsidR="00D13342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. その他（</w:t>
            </w:r>
            <w:r w:rsidR="00957373"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　　　　　　　　　　　</w:t>
            </w:r>
            <w:r w:rsidR="00D13342"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</w:t>
            </w:r>
            <w:r w:rsidR="00D13342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）</w:t>
            </w:r>
          </w:p>
        </w:tc>
      </w:tr>
    </w:tbl>
    <w:p w14:paraId="1E873AAF" w14:textId="039DA9C5" w:rsidR="00B02A86" w:rsidRPr="009003B1" w:rsidDel="00913BD8" w:rsidRDefault="00B02A86" w:rsidP="008748AD">
      <w:pPr>
        <w:spacing w:line="0" w:lineRule="atLeast"/>
        <w:ind w:left="480" w:hangingChars="200" w:hanging="480"/>
        <w:rPr>
          <w:del w:id="190" w:author="Ayako Taniguchi" w:date="2019-05-26T14:29:00Z"/>
          <w:rFonts w:ascii="メイリオ" w:eastAsia="メイリオ" w:hAnsi="メイリオ" w:cs="メイリオ"/>
          <w:szCs w:val="21"/>
        </w:rPr>
      </w:pPr>
    </w:p>
    <w:p w14:paraId="053D75A8" w14:textId="77777777" w:rsidR="0011301B" w:rsidRDefault="001D1332" w:rsidP="008748AD">
      <w:pPr>
        <w:spacing w:line="0" w:lineRule="atLeast"/>
        <w:ind w:left="480" w:hangingChars="200" w:hanging="480"/>
        <w:rPr>
          <w:ins w:id="191" w:author="松本涼太" w:date="2019-05-31T09:35:00Z"/>
          <w:rFonts w:ascii="メイリオ" w:eastAsia="メイリオ" w:hAnsi="メイリオ" w:cs="メイリオ"/>
          <w:szCs w:val="21"/>
        </w:rPr>
      </w:pPr>
      <w:r w:rsidRPr="009003B1">
        <w:rPr>
          <w:rFonts w:ascii="メイリオ" w:eastAsia="メイリオ" w:hAnsi="メイリオ" w:cs="メイリオ"/>
          <w:szCs w:val="21"/>
        </w:rPr>
        <w:t>Q4</w:t>
      </w:r>
      <w:r w:rsidR="008748AD" w:rsidRPr="009003B1">
        <w:rPr>
          <w:rFonts w:ascii="メイリオ" w:eastAsia="メイリオ" w:hAnsi="メイリオ" w:cs="メイリオ"/>
          <w:szCs w:val="21"/>
        </w:rPr>
        <w:t xml:space="preserve">. </w:t>
      </w:r>
      <w:r w:rsidR="00124F1C" w:rsidRPr="009003B1">
        <w:rPr>
          <w:rFonts w:ascii="メイリオ" w:eastAsia="メイリオ" w:hAnsi="メイリオ" w:cs="メイリオ"/>
          <w:szCs w:val="21"/>
        </w:rPr>
        <w:t>あなたの</w:t>
      </w:r>
      <w:r w:rsidR="00124F1C" w:rsidRPr="002D5E91">
        <w:rPr>
          <w:rFonts w:ascii="メイリオ" w:eastAsia="メイリオ" w:hAnsi="メイリオ" w:cs="メイリオ"/>
          <w:b/>
          <w:sz w:val="32"/>
          <w:szCs w:val="21"/>
          <w:u w:val="single"/>
          <w:rPrChange w:id="192" w:author="松本涼太" w:date="2019-05-28T12:57:00Z">
            <w:rPr>
              <w:rFonts w:ascii="メイリオ" w:eastAsia="メイリオ" w:hAnsi="メイリオ" w:cs="メイリオ"/>
              <w:b/>
              <w:szCs w:val="21"/>
            </w:rPr>
          </w:rPrChange>
        </w:rPr>
        <w:t>深夜</w:t>
      </w:r>
      <w:r w:rsidR="00124F1C" w:rsidRPr="009003B1">
        <w:rPr>
          <w:rFonts w:ascii="メイリオ" w:eastAsia="メイリオ" w:hAnsi="メイリオ" w:cs="メイリオ"/>
          <w:szCs w:val="21"/>
        </w:rPr>
        <w:t>の時間帯（</w:t>
      </w:r>
      <w:r w:rsidR="00124F1C" w:rsidRPr="009003B1">
        <w:rPr>
          <w:rFonts w:ascii="メイリオ" w:eastAsia="メイリオ" w:hAnsi="メイリオ" w:cs="メイリオ"/>
          <w:b/>
          <w:szCs w:val="21"/>
          <w:u w:val="single"/>
        </w:rPr>
        <w:t>22</w:t>
      </w:r>
      <w:r w:rsidR="009003B1">
        <w:rPr>
          <w:rFonts w:ascii="メイリオ" w:eastAsia="メイリオ" w:hAnsi="メイリオ" w:cs="メイリオ" w:hint="eastAsia"/>
          <w:b/>
          <w:szCs w:val="21"/>
          <w:u w:val="single"/>
        </w:rPr>
        <w:t>時</w:t>
      </w:r>
      <w:r w:rsidR="00124F1C" w:rsidRPr="009003B1">
        <w:rPr>
          <w:rFonts w:ascii="メイリオ" w:eastAsia="メイリオ" w:hAnsi="メイリオ" w:cs="メイリオ"/>
          <w:b/>
          <w:szCs w:val="21"/>
          <w:u w:val="single"/>
        </w:rPr>
        <w:t>～6</w:t>
      </w:r>
      <w:r w:rsidR="009003B1">
        <w:rPr>
          <w:rFonts w:ascii="メイリオ" w:eastAsia="メイリオ" w:hAnsi="メイリオ" w:cs="メイリオ" w:hint="eastAsia"/>
          <w:b/>
          <w:szCs w:val="21"/>
          <w:u w:val="single"/>
        </w:rPr>
        <w:t>時</w:t>
      </w:r>
      <w:r w:rsidR="00124F1C" w:rsidRPr="009003B1">
        <w:rPr>
          <w:rFonts w:ascii="メイリオ" w:eastAsia="メイリオ" w:hAnsi="メイリオ" w:cs="メイリオ"/>
          <w:szCs w:val="21"/>
        </w:rPr>
        <w:t>）でのコンビニエンスストアの利用頻度に関して、</w:t>
      </w:r>
    </w:p>
    <w:p w14:paraId="1022D4ED" w14:textId="2B5F61F3" w:rsidR="00662D2F" w:rsidRPr="009003B1" w:rsidRDefault="00124F1C" w:rsidP="0011301B">
      <w:pPr>
        <w:spacing w:line="0" w:lineRule="atLeast"/>
        <w:ind w:leftChars="200" w:left="480"/>
        <w:rPr>
          <w:rFonts w:ascii="メイリオ" w:eastAsia="メイリオ" w:hAnsi="メイリオ" w:cs="メイリオ"/>
          <w:szCs w:val="21"/>
        </w:rPr>
        <w:pPrChange w:id="193" w:author="松本涼太" w:date="2019-05-31T09:35:00Z">
          <w:pPr>
            <w:spacing w:line="0" w:lineRule="atLeast"/>
            <w:ind w:left="480" w:hangingChars="200" w:hanging="480"/>
          </w:pPr>
        </w:pPrChange>
      </w:pPr>
      <w:bookmarkStart w:id="194" w:name="_GoBack"/>
      <w:bookmarkEnd w:id="194"/>
      <w:r w:rsidRPr="009003B1">
        <w:rPr>
          <w:rFonts w:ascii="メイリオ" w:eastAsia="メイリオ" w:hAnsi="メイリオ" w:cs="メイリオ"/>
          <w:szCs w:val="21"/>
        </w:rPr>
        <w:t xml:space="preserve"> </w:t>
      </w:r>
      <w:r w:rsidRPr="009003B1">
        <w:rPr>
          <w:rFonts w:ascii="メイリオ" w:eastAsia="メイリオ" w:hAnsi="メイリオ" w:cs="メイリオ"/>
          <w:b/>
          <w:szCs w:val="21"/>
        </w:rPr>
        <w:t>過去3日間の経験</w:t>
      </w:r>
      <w:r w:rsidRPr="009003B1">
        <w:rPr>
          <w:rFonts w:ascii="メイリオ" w:eastAsia="メイリオ" w:hAnsi="メイリオ" w:cs="メイリオ"/>
          <w:szCs w:val="21"/>
        </w:rPr>
        <w:t>をもとにお答えください。</w:t>
      </w:r>
    </w:p>
    <w:tbl>
      <w:tblPr>
        <w:tblStyle w:val="a7"/>
        <w:tblW w:w="104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82"/>
        <w:gridCol w:w="5103"/>
      </w:tblGrid>
      <w:tr w:rsidR="00662D2F" w:rsidRPr="009003B1" w14:paraId="6D7F8B2A" w14:textId="77777777" w:rsidTr="002A5610">
        <w:trPr>
          <w:trHeight w:val="280"/>
        </w:trPr>
        <w:tc>
          <w:tcPr>
            <w:tcW w:w="5382" w:type="dxa"/>
            <w:shd w:val="clear" w:color="auto" w:fill="auto"/>
          </w:tcPr>
          <w:p w14:paraId="234F3AFA" w14:textId="7AB7D889" w:rsidR="00662D2F" w:rsidRPr="009003B1" w:rsidRDefault="00124F1C">
            <w:pPr>
              <w:pStyle w:val="af"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深夜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の時間帯（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22</w:t>
            </w:r>
            <w:r w:rsid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時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～6</w:t>
            </w:r>
            <w:r w:rsid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時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）にどのくらいの頻度でコンビニを利用しましたか。</w:t>
            </w:r>
            <w:del w:id="195" w:author="Ayako Taniguchi" w:date="2019-05-26T14:33:00Z">
              <w:r w:rsidRPr="009003B1" w:rsidDel="009538C1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delText>下線部に利用した回数をお答えください。</w:delText>
              </w:r>
            </w:del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9FAEC7D" w14:textId="77777777" w:rsidR="009538C1" w:rsidRDefault="009538C1" w:rsidP="005B1701">
            <w:pPr>
              <w:spacing w:line="0" w:lineRule="atLeast"/>
              <w:jc w:val="center"/>
              <w:rPr>
                <w:ins w:id="196" w:author="Ayako Taniguchi" w:date="2019-05-26T14:33:00Z"/>
                <w:rFonts w:ascii="メイリオ" w:eastAsia="メイリオ" w:hAnsi="メイリオ" w:cs="メイリオ"/>
                <w:sz w:val="21"/>
                <w:szCs w:val="18"/>
                <w:u w:val="single"/>
              </w:rPr>
            </w:pPr>
          </w:p>
          <w:p w14:paraId="3196491C" w14:textId="77777777" w:rsidR="00662D2F" w:rsidRPr="009003B1" w:rsidRDefault="00124F1C" w:rsidP="005B1701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</w:pPr>
            <w:r w:rsidRPr="009538C1">
              <w:rPr>
                <w:rFonts w:ascii="メイリオ" w:eastAsia="メイリオ" w:hAnsi="メイリオ" w:cs="メイリオ"/>
                <w:sz w:val="21"/>
                <w:szCs w:val="18"/>
                <w:rPrChange w:id="197" w:author="Ayako Taniguchi" w:date="2019-05-26T14:33:00Z">
                  <w:rPr>
                    <w:rFonts w:ascii="メイリオ" w:eastAsia="メイリオ" w:hAnsi="メイリオ" w:cs="メイリオ"/>
                    <w:sz w:val="21"/>
                    <w:szCs w:val="18"/>
                    <w:u w:val="single"/>
                  </w:rPr>
                </w:rPrChange>
              </w:rPr>
              <w:t>３日間に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　回程度</w:t>
            </w:r>
          </w:p>
        </w:tc>
      </w:tr>
    </w:tbl>
    <w:p w14:paraId="64183350" w14:textId="77777777" w:rsidR="00B45EE6" w:rsidRPr="009003B1" w:rsidRDefault="00B45EE6" w:rsidP="00B45EE6">
      <w:pPr>
        <w:spacing w:line="120" w:lineRule="exact"/>
        <w:ind w:left="480" w:hangingChars="200" w:hanging="480"/>
        <w:rPr>
          <w:ins w:id="198" w:author="Ayako Taniguchi" w:date="2019-05-26T14:39:00Z"/>
          <w:rFonts w:ascii="メイリオ" w:eastAsia="メイリオ" w:hAnsi="メイリオ" w:cs="メイリオ"/>
          <w:szCs w:val="21"/>
        </w:rPr>
      </w:pPr>
    </w:p>
    <w:p w14:paraId="759438B7" w14:textId="52B77BE0" w:rsidR="0019541C" w:rsidRPr="009003B1" w:rsidDel="00B45EE6" w:rsidRDefault="0019541C" w:rsidP="002A5610">
      <w:pPr>
        <w:spacing w:line="0" w:lineRule="atLeast"/>
        <w:rPr>
          <w:del w:id="199" w:author="Ayako Taniguchi" w:date="2019-05-26T14:39:00Z"/>
          <w:rFonts w:ascii="メイリオ" w:eastAsia="メイリオ" w:hAnsi="メイリオ" w:cs="メイリオ"/>
          <w:szCs w:val="21"/>
        </w:rPr>
      </w:pPr>
    </w:p>
    <w:p w14:paraId="23D55BC2" w14:textId="27599F12" w:rsidR="00662D2F" w:rsidRPr="009003B1" w:rsidRDefault="001D1332" w:rsidP="002A5610">
      <w:pPr>
        <w:spacing w:line="0" w:lineRule="atLeast"/>
        <w:rPr>
          <w:rFonts w:ascii="メイリオ" w:eastAsia="メイリオ" w:hAnsi="メイリオ" w:cs="メイリオ"/>
          <w:szCs w:val="21"/>
        </w:rPr>
      </w:pPr>
      <w:r w:rsidRPr="009003B1">
        <w:rPr>
          <w:rFonts w:ascii="メイリオ" w:eastAsia="メイリオ" w:hAnsi="メイリオ" w:cs="メイリオ"/>
          <w:szCs w:val="21"/>
        </w:rPr>
        <w:t>Q5</w:t>
      </w:r>
      <w:r w:rsidR="008748AD" w:rsidRPr="009003B1">
        <w:rPr>
          <w:rFonts w:ascii="メイリオ" w:eastAsia="メイリオ" w:hAnsi="メイリオ" w:cs="メイリオ"/>
          <w:szCs w:val="21"/>
        </w:rPr>
        <w:t xml:space="preserve">. </w:t>
      </w:r>
      <w:r w:rsidR="006136F8" w:rsidRPr="009003B1">
        <w:rPr>
          <w:rFonts w:ascii="メイリオ" w:eastAsia="メイリオ" w:hAnsi="メイリオ" w:cs="メイリオ"/>
          <w:b/>
          <w:szCs w:val="21"/>
          <w:u w:val="single"/>
        </w:rPr>
        <w:t>Q</w:t>
      </w:r>
      <w:r w:rsidR="006136F8" w:rsidRPr="009003B1">
        <w:rPr>
          <w:rFonts w:ascii="メイリオ" w:eastAsia="メイリオ" w:hAnsi="メイリオ" w:cs="メイリオ" w:hint="eastAsia"/>
          <w:b/>
          <w:szCs w:val="21"/>
          <w:u w:val="single"/>
        </w:rPr>
        <w:t>4</w:t>
      </w:r>
      <w:r w:rsidR="00124F1C" w:rsidRPr="009003B1">
        <w:rPr>
          <w:rFonts w:ascii="メイリオ" w:eastAsia="メイリオ" w:hAnsi="メイリオ" w:cs="メイリオ"/>
          <w:b/>
          <w:szCs w:val="21"/>
          <w:u w:val="single"/>
        </w:rPr>
        <w:t>-1で1回以上と答えた方</w:t>
      </w:r>
      <w:r w:rsidR="00124F1C" w:rsidRPr="00913BD8">
        <w:rPr>
          <w:rFonts w:ascii="メイリオ" w:eastAsia="メイリオ" w:hAnsi="メイリオ" w:cs="メイリオ"/>
          <w:szCs w:val="21"/>
          <w:rPrChange w:id="200" w:author="Ayako Taniguchi" w:date="2019-05-26T14:31:00Z">
            <w:rPr>
              <w:rFonts w:ascii="メイリオ" w:eastAsia="メイリオ" w:hAnsi="メイリオ" w:cs="メイリオ"/>
              <w:b/>
              <w:szCs w:val="21"/>
              <w:u w:val="single"/>
            </w:rPr>
          </w:rPrChange>
        </w:rPr>
        <w:t>にお聞きします。</w:t>
      </w:r>
      <w:ins w:id="201" w:author="Ayako Taniguchi" w:date="2019-05-26T14:31:00Z">
        <w:r w:rsidR="00913BD8" w:rsidRPr="002F5149">
          <w:rPr>
            <w:rFonts w:ascii="メイリオ" w:eastAsia="メイリオ" w:hAnsi="メイリオ" w:cs="メイリオ"/>
            <w:b/>
            <w:sz w:val="28"/>
            <w:szCs w:val="21"/>
            <w:u w:val="single"/>
          </w:rPr>
          <w:t>最も直近</w:t>
        </w:r>
        <w:r w:rsidR="00913BD8" w:rsidRPr="009003B1">
          <w:rPr>
            <w:rFonts w:ascii="メイリオ" w:eastAsia="メイリオ" w:hAnsi="メイリオ" w:cs="メイリオ"/>
            <w:b/>
            <w:szCs w:val="21"/>
            <w:u w:val="single"/>
          </w:rPr>
          <w:t>の</w:t>
        </w:r>
        <w:r w:rsidR="00913BD8" w:rsidRPr="002F5149">
          <w:rPr>
            <w:rFonts w:ascii="メイリオ" w:eastAsia="メイリオ" w:hAnsi="メイリオ" w:cs="メイリオ"/>
            <w:b/>
            <w:szCs w:val="21"/>
            <w:u w:val="single"/>
          </w:rPr>
          <w:t>コンビニエンスストア利用</w:t>
        </w:r>
        <w:r w:rsidR="00913BD8" w:rsidRPr="009003B1">
          <w:rPr>
            <w:rFonts w:ascii="メイリオ" w:eastAsia="メイリオ" w:hAnsi="メイリオ" w:cs="メイリオ"/>
            <w:szCs w:val="26"/>
          </w:rPr>
          <w:t>をもとにお答えくだ</w:t>
        </w:r>
        <w:r w:rsidR="00913BD8" w:rsidRPr="009003B1">
          <w:rPr>
            <w:rFonts w:ascii="メイリオ" w:eastAsia="メイリオ" w:hAnsi="メイリオ" w:cs="メイリオ" w:hint="eastAsia"/>
            <w:szCs w:val="26"/>
          </w:rPr>
          <w:t>さい。</w:t>
        </w:r>
      </w:ins>
      <w:del w:id="202" w:author="Ayako Taniguchi" w:date="2019-05-26T14:31:00Z">
        <w:r w:rsidR="00124F1C" w:rsidRPr="009003B1" w:rsidDel="00913BD8">
          <w:rPr>
            <w:rFonts w:ascii="メイリオ" w:eastAsia="メイリオ" w:hAnsi="メイリオ" w:cs="メイリオ"/>
            <w:szCs w:val="21"/>
          </w:rPr>
          <w:delText>あなたのコンビニエンスストアの利用状況に関して、 過去3日間の中で</w:delText>
        </w:r>
        <w:r w:rsidR="00124F1C" w:rsidRPr="009003B1" w:rsidDel="00913BD8">
          <w:rPr>
            <w:rFonts w:ascii="メイリオ" w:eastAsia="メイリオ" w:hAnsi="メイリオ" w:cs="メイリオ"/>
            <w:b/>
            <w:szCs w:val="21"/>
            <w:u w:val="single"/>
          </w:rPr>
          <w:delText>最も直近の経験</w:delText>
        </w:r>
        <w:r w:rsidR="00124F1C" w:rsidRPr="009003B1" w:rsidDel="00913BD8">
          <w:rPr>
            <w:rFonts w:ascii="メイリオ" w:eastAsia="メイリオ" w:hAnsi="メイリオ" w:cs="メイリオ"/>
            <w:szCs w:val="21"/>
          </w:rPr>
          <w:delText>をもとにお答えください。</w:delText>
        </w:r>
      </w:del>
    </w:p>
    <w:tbl>
      <w:tblPr>
        <w:tblStyle w:val="a8"/>
        <w:tblW w:w="1053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30"/>
        <w:gridCol w:w="5100"/>
        <w:tblGridChange w:id="203">
          <w:tblGrid>
            <w:gridCol w:w="136"/>
            <w:gridCol w:w="5294"/>
            <w:gridCol w:w="136"/>
            <w:gridCol w:w="4964"/>
            <w:gridCol w:w="136"/>
          </w:tblGrid>
        </w:tblGridChange>
      </w:tblGrid>
      <w:tr w:rsidR="00662D2F" w:rsidRPr="009003B1" w14:paraId="0C318B0A" w14:textId="77777777" w:rsidTr="00AF0A2D">
        <w:trPr>
          <w:trHeight w:val="140"/>
        </w:trPr>
        <w:tc>
          <w:tcPr>
            <w:tcW w:w="5430" w:type="dxa"/>
            <w:shd w:val="clear" w:color="auto" w:fill="auto"/>
          </w:tcPr>
          <w:p w14:paraId="4B2DF8D8" w14:textId="39E4653D" w:rsidR="00D13342" w:rsidRPr="009003B1" w:rsidRDefault="006136F8" w:rsidP="002B2F07">
            <w:pPr>
              <w:pStyle w:val="af"/>
              <w:numPr>
                <w:ilvl w:val="1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最も直近の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1</w:t>
            </w:r>
            <w:r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回で、</w:t>
            </w:r>
            <w:r w:rsidR="00124F1C"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深夜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の時間帯（</w:t>
            </w:r>
            <w:r w:rsidR="00124F1C"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22</w:t>
            </w:r>
            <w:r w:rsid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時</w:t>
            </w:r>
            <w:r w:rsidR="00124F1C"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～6</w:t>
            </w:r>
            <w:r w:rsid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時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）に、</w:t>
            </w:r>
            <w:r w:rsidR="00124F1C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なぜコンビニを利用しましたか。</w:t>
            </w:r>
            <w:r w:rsidR="00D13342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(</w:t>
            </w:r>
            <w:r w:rsidR="00D13342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複数回答</w:t>
            </w:r>
            <w:r w:rsidR="006F4351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可</w:t>
            </w:r>
            <w:r w:rsidR="00D13342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)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04CA3631" w14:textId="77777777" w:rsidR="00D13342" w:rsidRPr="009003B1" w:rsidRDefault="00D13342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1. コンビニエンスストアが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良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くて利用している</w:t>
            </w:r>
          </w:p>
          <w:p w14:paraId="5C8D99C4" w14:textId="77777777" w:rsidR="00D13342" w:rsidRPr="009003B1" w:rsidRDefault="00D13342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2. 他に利用したい店がないので利用している</w:t>
            </w:r>
          </w:p>
          <w:p w14:paraId="3F50D53C" w14:textId="77777777" w:rsidR="00D13342" w:rsidRPr="009003B1" w:rsidRDefault="00D13342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3. 他の店が混んでいるので利用している</w:t>
            </w:r>
          </w:p>
          <w:p w14:paraId="1B114141" w14:textId="77777777" w:rsidR="00D13342" w:rsidRPr="009003B1" w:rsidRDefault="00D13342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4. 他に開いている店がないので利用している</w:t>
            </w:r>
          </w:p>
          <w:p w14:paraId="00012805" w14:textId="77777777" w:rsidR="00D13342" w:rsidRPr="009003B1" w:rsidRDefault="00D13342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5. なんとなく利用している</w:t>
            </w:r>
          </w:p>
          <w:p w14:paraId="4768ED48" w14:textId="77777777" w:rsidR="00D13342" w:rsidRPr="009003B1" w:rsidRDefault="00D13342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6. 時間がないので仕方なく利用している</w:t>
            </w:r>
          </w:p>
          <w:p w14:paraId="1F63B61B" w14:textId="77777777" w:rsidR="00D13342" w:rsidRPr="009003B1" w:rsidRDefault="00D13342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7.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通り道にあったので利用している</w:t>
            </w:r>
          </w:p>
          <w:p w14:paraId="4F4DEE11" w14:textId="77777777" w:rsidR="00D13342" w:rsidRPr="009003B1" w:rsidRDefault="00D13342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8.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距離が近いので利用している</w:t>
            </w:r>
          </w:p>
          <w:p w14:paraId="29BE7F97" w14:textId="6D5B480D" w:rsidR="00662D2F" w:rsidRPr="009003B1" w:rsidRDefault="00D13342" w:rsidP="005B1701">
            <w:pP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9. その他（</w:t>
            </w:r>
            <w:r w:rsidR="00F93BC1"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　　　　　　　　　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　　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）</w:t>
            </w:r>
          </w:p>
        </w:tc>
      </w:tr>
      <w:tr w:rsidR="00662D2F" w:rsidRPr="009003B1" w14:paraId="72D45D96" w14:textId="77777777" w:rsidTr="00DF27A5">
        <w:tblPrEx>
          <w:tblW w:w="10530" w:type="dxa"/>
          <w:tblInd w:w="-3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400" w:firstRow="0" w:lastRow="0" w:firstColumn="0" w:lastColumn="0" w:noHBand="0" w:noVBand="1"/>
          <w:tblPrExChange w:id="204" w:author="松本涼太" w:date="2019-05-28T13:11:00Z">
            <w:tblPrEx>
              <w:tblW w:w="10530" w:type="dxa"/>
              <w:tblInd w:w="-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Ex>
          </w:tblPrExChange>
        </w:tblPrEx>
        <w:trPr>
          <w:trHeight w:val="1001"/>
          <w:trPrChange w:id="205" w:author="松本涼太" w:date="2019-05-28T13:11:00Z">
            <w:trPr>
              <w:gridBefore w:val="1"/>
              <w:trHeight w:val="1401"/>
            </w:trPr>
          </w:trPrChange>
        </w:trPr>
        <w:tc>
          <w:tcPr>
            <w:tcW w:w="5430" w:type="dxa"/>
            <w:shd w:val="clear" w:color="auto" w:fill="auto"/>
            <w:tcPrChange w:id="206" w:author="松本涼太" w:date="2019-05-28T13:11:00Z">
              <w:tcPr>
                <w:tcW w:w="5430" w:type="dxa"/>
                <w:gridSpan w:val="2"/>
                <w:shd w:val="clear" w:color="auto" w:fill="auto"/>
              </w:tcPr>
            </w:tcPrChange>
          </w:tcPr>
          <w:p w14:paraId="63AFC789" w14:textId="41726922" w:rsidR="00662D2F" w:rsidRPr="009003B1" w:rsidRDefault="00F37676">
            <w:pPr>
              <w:pStyle w:val="af"/>
              <w:numPr>
                <w:ilvl w:val="1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深夜</w:t>
            </w:r>
            <w:r w:rsidR="00220442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で</w:t>
            </w:r>
            <w:r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の</w:t>
            </w:r>
            <w:r w:rsidR="006136F8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最も直近の</w:t>
            </w:r>
            <w:r w:rsidR="006136F8"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1</w:t>
            </w:r>
            <w:r w:rsidR="006136F8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回で、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お金をいくら使いましたか。</w:t>
            </w:r>
            <w:del w:id="207" w:author="Ayako Taniguchi" w:date="2019-05-26T14:35:00Z">
              <w:r w:rsidR="00124F1C" w:rsidRPr="009003B1" w:rsidDel="00B45EE6">
                <w:rPr>
                  <w:rFonts w:ascii="メイリオ" w:eastAsia="メイリオ" w:hAnsi="メイリオ" w:cs="メイリオ"/>
                  <w:sz w:val="21"/>
                  <w:szCs w:val="18"/>
                </w:rPr>
                <w:delText>下線</w:delText>
              </w:r>
              <w:r w:rsidR="00124F1C" w:rsidRPr="009003B1" w:rsidDel="00B45EE6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delText>部に支払った金額を可能な限り詳しく記入してください。</w:delText>
              </w:r>
            </w:del>
          </w:p>
        </w:tc>
        <w:tc>
          <w:tcPr>
            <w:tcW w:w="5100" w:type="dxa"/>
            <w:shd w:val="clear" w:color="auto" w:fill="auto"/>
            <w:vAlign w:val="center"/>
            <w:tcPrChange w:id="208" w:author="松本涼太" w:date="2019-05-28T13:11:00Z">
              <w:tcPr>
                <w:tcW w:w="5100" w:type="dxa"/>
                <w:gridSpan w:val="2"/>
                <w:shd w:val="clear" w:color="auto" w:fill="auto"/>
                <w:vAlign w:val="center"/>
              </w:tcPr>
            </w:tcPrChange>
          </w:tcPr>
          <w:p w14:paraId="1D2E8A40" w14:textId="77777777" w:rsidR="00662D2F" w:rsidRDefault="00124F1C" w:rsidP="005B1701">
            <w:pPr>
              <w:spacing w:line="0" w:lineRule="atLeast"/>
              <w:jc w:val="center"/>
              <w:rPr>
                <w:ins w:id="209" w:author="Ayako Taniguchi" w:date="2019-05-26T14:35:00Z"/>
                <w:rFonts w:ascii="メイリオ" w:eastAsia="メイリオ" w:hAnsi="メイリオ" w:cs="メイリオ"/>
                <w:sz w:val="21"/>
                <w:szCs w:val="18"/>
                <w:u w:val="single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>直近の1回で　　　　　　円程度</w:t>
            </w:r>
          </w:p>
          <w:p w14:paraId="6986C8DB" w14:textId="1D7A6C94" w:rsidR="00B45EE6" w:rsidRPr="009003B1" w:rsidRDefault="00B45EE6" w:rsidP="005B1701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95959"/>
                <w:sz w:val="21"/>
                <w:szCs w:val="18"/>
              </w:rPr>
            </w:pPr>
            <w:ins w:id="210" w:author="Ayako Taniguchi" w:date="2019-05-26T14:35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下線部に支払った金額</w:t>
              </w:r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>を正確に</w:t>
              </w:r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記入してください。</w:t>
              </w:r>
            </w:ins>
          </w:p>
        </w:tc>
      </w:tr>
      <w:tr w:rsidR="00662D2F" w:rsidRPr="009003B1" w14:paraId="7297D0F3" w14:textId="77777777" w:rsidTr="00AF0A2D">
        <w:trPr>
          <w:trHeight w:val="1120"/>
        </w:trPr>
        <w:tc>
          <w:tcPr>
            <w:tcW w:w="5430" w:type="dxa"/>
            <w:shd w:val="clear" w:color="auto" w:fill="auto"/>
            <w:vAlign w:val="center"/>
          </w:tcPr>
          <w:p w14:paraId="0C9E973E" w14:textId="4098B769" w:rsidR="00662D2F" w:rsidRPr="009003B1" w:rsidRDefault="00F37676" w:rsidP="002B2F07">
            <w:pPr>
              <w:pStyle w:val="af"/>
              <w:widowControl/>
              <w:numPr>
                <w:ilvl w:val="1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深夜</w:t>
            </w:r>
            <w:r w:rsidR="00220442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で</w:t>
            </w:r>
            <w:r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の</w:t>
            </w:r>
            <w:r w:rsidR="006136F8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最も直近の</w:t>
            </w:r>
            <w:r w:rsidR="006136F8" w:rsidRPr="009003B1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</w:rPr>
              <w:t>1</w:t>
            </w:r>
            <w:r w:rsidR="006136F8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回で、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どのようなモノ・サービスにお金を使いましたか。（複数回答</w:t>
            </w:r>
            <w:r w:rsidR="006F4351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可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）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1B6E794D" w14:textId="77777777" w:rsidR="009003B1" w:rsidRDefault="005D20E9" w:rsidP="005D20E9">
            <w:pPr>
              <w:widowControl/>
              <w:spacing w:line="0" w:lineRule="atLeast"/>
              <w:jc w:val="lef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1.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食事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　　2.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間食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　　3.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コンビニコーヒー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　</w:t>
            </w:r>
          </w:p>
          <w:p w14:paraId="78C963F1" w14:textId="3074BAE8" w:rsidR="00F93896" w:rsidRPr="009003B1" w:rsidDel="00B45EE6" w:rsidRDefault="005D20E9" w:rsidP="005D20E9">
            <w:pPr>
              <w:widowControl/>
              <w:spacing w:line="0" w:lineRule="atLeast"/>
              <w:jc w:val="left"/>
              <w:rPr>
                <w:del w:id="211" w:author="Ayako Taniguchi" w:date="2019-05-26T14:34:00Z"/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4.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酒類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　　5.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その他飲料　6．タバコ　</w:t>
            </w:r>
            <w:del w:id="212" w:author="Ayako Taniguchi" w:date="2019-05-26T14:34:00Z">
              <w:r w:rsidRPr="009003B1" w:rsidDel="00B45EE6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</w:delText>
              </w:r>
            </w:del>
          </w:p>
          <w:p w14:paraId="788D5F84" w14:textId="093324E2" w:rsidR="00746EAB" w:rsidRPr="009003B1" w:rsidDel="00B45EE6" w:rsidRDefault="005D20E9" w:rsidP="005D20E9">
            <w:pPr>
              <w:widowControl/>
              <w:spacing w:line="0" w:lineRule="atLeast"/>
              <w:jc w:val="left"/>
              <w:rPr>
                <w:del w:id="213" w:author="Ayako Taniguchi" w:date="2019-05-26T14:34:00Z"/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7．日用品　　8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. 印刷</w:t>
            </w:r>
            <w:r w:rsidR="00F93896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9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. 本・雑誌　</w:t>
            </w:r>
            <w:del w:id="214" w:author="Ayako Taniguchi" w:date="2019-05-26T14:34:00Z">
              <w:r w:rsidRPr="009003B1" w:rsidDel="00B45EE6">
                <w:rPr>
                  <w:rFonts w:ascii="メイリオ" w:eastAsia="メイリオ" w:hAnsi="メイリオ" w:cs="メイリオ"/>
                  <w:sz w:val="21"/>
                  <w:szCs w:val="18"/>
                </w:rPr>
                <w:delText xml:space="preserve">　</w:delText>
              </w:r>
            </w:del>
          </w:p>
          <w:p w14:paraId="31022374" w14:textId="5B662459" w:rsidR="005D20E9" w:rsidRPr="009003B1" w:rsidRDefault="005D20E9" w:rsidP="005D20E9">
            <w:pPr>
              <w:widowControl/>
              <w:spacing w:line="0" w:lineRule="atLeast"/>
              <w:jc w:val="lef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10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. ATM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　11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.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公共料金</w:t>
            </w:r>
          </w:p>
          <w:p w14:paraId="3A16DB27" w14:textId="77777777" w:rsidR="005D20E9" w:rsidRPr="009003B1" w:rsidRDefault="005D20E9" w:rsidP="005D20E9">
            <w:pPr>
              <w:widowControl/>
              <w:spacing w:line="0" w:lineRule="atLeast"/>
              <w:jc w:val="lef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12.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収納代行サービス(オンライン決済)</w:t>
            </w:r>
          </w:p>
          <w:p w14:paraId="2B6C3E1E" w14:textId="7D764332" w:rsidR="00662D2F" w:rsidRPr="009003B1" w:rsidRDefault="005D20E9" w:rsidP="005D20E9">
            <w:pPr>
              <w:widowControl/>
              <w:spacing w:line="0" w:lineRule="atLeast"/>
              <w:jc w:val="left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1. その他（</w:t>
            </w:r>
            <w:r w:rsidR="00957373"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　　　　　　　　　　　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）</w:t>
            </w:r>
          </w:p>
        </w:tc>
      </w:tr>
      <w:tr w:rsidR="00662D2F" w:rsidRPr="009003B1" w14:paraId="6996A6CB" w14:textId="77777777" w:rsidTr="00AF0A2D">
        <w:trPr>
          <w:trHeight w:val="560"/>
        </w:trPr>
        <w:tc>
          <w:tcPr>
            <w:tcW w:w="5430" w:type="dxa"/>
            <w:shd w:val="clear" w:color="auto" w:fill="auto"/>
            <w:vAlign w:val="center"/>
          </w:tcPr>
          <w:p w14:paraId="2C29EB06" w14:textId="618C2969" w:rsidR="00662D2F" w:rsidRPr="009003B1" w:rsidRDefault="00B13EEA" w:rsidP="002B2F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840" w:hangingChars="400" w:hanging="840"/>
              <w:rPr>
                <w:rFonts w:ascii="メイリオ" w:eastAsia="メイリオ" w:hAnsi="メイリオ" w:cs="メイリオ"/>
                <w:color w:val="000000"/>
                <w:sz w:val="21"/>
                <w:szCs w:val="22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22"/>
              </w:rPr>
              <w:t>５</w:t>
            </w:r>
            <w:r w:rsidR="002B2F07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22"/>
              </w:rPr>
              <w:t xml:space="preserve">-5.　</w:t>
            </w: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22"/>
              </w:rPr>
              <w:t xml:space="preserve"> </w:t>
            </w:r>
            <w:r w:rsidR="00220442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深夜での</w:t>
            </w:r>
            <w:r w:rsidR="006136F8" w:rsidRPr="009003B1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</w:rPr>
              <w:t>最も直近の１回は、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深夜帯に行く必要があ</w:t>
            </w:r>
            <w:r w:rsidR="00124F1C"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ったと思いますか。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6D7987AC" w14:textId="26E3808C" w:rsidR="00662D2F" w:rsidRPr="009003B1" w:rsidRDefault="00124F1C" w:rsidP="009003B1">
            <w:pPr>
              <w:widowControl/>
              <w:spacing w:line="0" w:lineRule="atLeast"/>
              <w:ind w:firstLineChars="250" w:firstLine="525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全く思わない　</w:t>
            </w:r>
            <w:r w:rsidR="001C0AC3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　　　　</w:t>
            </w:r>
            <w:r w:rsidR="00825C8B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 </w:t>
            </w:r>
            <w:r w:rsidR="00825C8B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 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非常に思う</w:t>
            </w:r>
          </w:p>
          <w:p w14:paraId="5F2A01DF" w14:textId="45793725" w:rsidR="001C0AC3" w:rsidRPr="009003B1" w:rsidRDefault="001C0AC3" w:rsidP="001C0AC3">
            <w:pPr>
              <w:widowControl/>
              <w:spacing w:line="0" w:lineRule="atLeast"/>
              <w:jc w:val="center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１——２——３——４——５</w:t>
            </w:r>
          </w:p>
        </w:tc>
      </w:tr>
    </w:tbl>
    <w:p w14:paraId="631DE380" w14:textId="77777777" w:rsidR="00B02A86" w:rsidRPr="009003B1" w:rsidRDefault="00B02A86">
      <w:pPr>
        <w:spacing w:line="120" w:lineRule="exact"/>
        <w:ind w:left="480" w:hangingChars="200" w:hanging="480"/>
        <w:rPr>
          <w:rFonts w:ascii="メイリオ" w:eastAsia="メイリオ" w:hAnsi="メイリオ" w:cs="メイリオ"/>
          <w:szCs w:val="21"/>
        </w:rPr>
        <w:pPrChange w:id="215" w:author="Ayako Taniguchi" w:date="2019-05-26T14:39:00Z">
          <w:pPr>
            <w:spacing w:line="0" w:lineRule="atLeast"/>
            <w:ind w:left="480" w:hangingChars="200" w:hanging="480"/>
          </w:pPr>
        </w:pPrChange>
      </w:pPr>
    </w:p>
    <w:p w14:paraId="6464DFD2" w14:textId="4D236D1E" w:rsidR="00662D2F" w:rsidRPr="009003B1" w:rsidRDefault="001D1332" w:rsidP="008748AD">
      <w:pPr>
        <w:spacing w:line="0" w:lineRule="atLeast"/>
        <w:ind w:left="480" w:hangingChars="200" w:hanging="480"/>
        <w:rPr>
          <w:rFonts w:ascii="メイリオ" w:eastAsia="メイリオ" w:hAnsi="メイリオ" w:cs="メイリオ"/>
          <w:szCs w:val="21"/>
        </w:rPr>
      </w:pPr>
      <w:r w:rsidRPr="009003B1">
        <w:rPr>
          <w:rFonts w:ascii="メイリオ" w:eastAsia="メイリオ" w:hAnsi="メイリオ" w:cs="メイリオ"/>
          <w:szCs w:val="21"/>
        </w:rPr>
        <w:t>Q6</w:t>
      </w:r>
      <w:r w:rsidR="006F4351" w:rsidRPr="009003B1">
        <w:rPr>
          <w:rFonts w:ascii="メイリオ" w:eastAsia="メイリオ" w:hAnsi="メイリオ" w:cs="メイリオ"/>
          <w:szCs w:val="21"/>
        </w:rPr>
        <w:t>.</w:t>
      </w:r>
      <w:r w:rsidR="006F4351" w:rsidRPr="00C160F2">
        <w:rPr>
          <w:rFonts w:ascii="メイリオ" w:eastAsia="メイリオ" w:hAnsi="メイリオ" w:cs="メイリオ"/>
          <w:sz w:val="22"/>
          <w:szCs w:val="21"/>
          <w:rPrChange w:id="216" w:author="松本涼太" w:date="2019-05-28T12:47:00Z">
            <w:rPr>
              <w:rFonts w:ascii="メイリオ" w:eastAsia="メイリオ" w:hAnsi="メイリオ" w:cs="メイリオ"/>
              <w:szCs w:val="21"/>
            </w:rPr>
          </w:rPrChange>
        </w:rPr>
        <w:t xml:space="preserve"> </w:t>
      </w:r>
      <w:r w:rsidR="00124F1C" w:rsidRPr="00C160F2">
        <w:rPr>
          <w:rFonts w:ascii="メイリオ" w:eastAsia="メイリオ" w:hAnsi="メイリオ" w:cs="メイリオ"/>
          <w:b/>
          <w:szCs w:val="21"/>
          <w:u w:val="single"/>
          <w:rPrChange w:id="217" w:author="松本涼太" w:date="2019-05-28T12:47:00Z">
            <w:rPr>
              <w:rFonts w:ascii="メイリオ" w:eastAsia="メイリオ" w:hAnsi="メイリオ" w:cs="メイリオ"/>
              <w:szCs w:val="21"/>
            </w:rPr>
          </w:rPrChange>
        </w:rPr>
        <w:t>コンビニエンスストアの</w:t>
      </w:r>
      <w:r w:rsidR="00124F1C" w:rsidRPr="00C11389">
        <w:rPr>
          <w:rFonts w:ascii="メイリオ" w:eastAsia="メイリオ" w:hAnsi="メイリオ" w:cs="メイリオ"/>
          <w:b/>
          <w:sz w:val="28"/>
          <w:szCs w:val="21"/>
          <w:u w:val="single"/>
          <w:rPrChange w:id="218" w:author="松本涼太" w:date="2019-05-28T12:43:00Z">
            <w:rPr>
              <w:rFonts w:ascii="メイリオ" w:eastAsia="メイリオ" w:hAnsi="メイリオ" w:cs="メイリオ"/>
              <w:szCs w:val="21"/>
            </w:rPr>
          </w:rPrChange>
        </w:rPr>
        <w:t>24時間営業に対する意識</w:t>
      </w:r>
      <w:r w:rsidR="00124F1C" w:rsidRPr="009003B1">
        <w:rPr>
          <w:rFonts w:ascii="メイリオ" w:eastAsia="メイリオ" w:hAnsi="メイリオ" w:cs="メイリオ"/>
          <w:szCs w:val="21"/>
        </w:rPr>
        <w:t>についてお伺いします。</w:t>
      </w:r>
      <w:r w:rsidR="00124F1C" w:rsidRPr="009003B1">
        <w:rPr>
          <w:rFonts w:ascii="メイリオ" w:eastAsia="メイリオ" w:hAnsi="メイリオ" w:cs="メイリオ"/>
          <w:sz w:val="22"/>
          <w:szCs w:val="20"/>
        </w:rPr>
        <w:t>最もあてはまる数字に○を付けてください。</w:t>
      </w:r>
    </w:p>
    <w:tbl>
      <w:tblPr>
        <w:tblStyle w:val="a9"/>
        <w:tblW w:w="1051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  <w:tblPrChange w:id="219" w:author="松本涼太" w:date="2019-05-28T12:48:00Z">
          <w:tblPr>
            <w:tblStyle w:val="a9"/>
            <w:tblW w:w="10519" w:type="dxa"/>
            <w:tblInd w:w="-34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</w:tblPrChange>
      </w:tblPr>
      <w:tblGrid>
        <w:gridCol w:w="5841"/>
        <w:gridCol w:w="4678"/>
        <w:tblGridChange w:id="220">
          <w:tblGrid>
            <w:gridCol w:w="5699"/>
            <w:gridCol w:w="4820"/>
          </w:tblGrid>
        </w:tblGridChange>
      </w:tblGrid>
      <w:tr w:rsidR="00757C46" w:rsidRPr="009003B1" w14:paraId="11D624AB" w14:textId="77777777" w:rsidTr="00C160F2">
        <w:trPr>
          <w:trHeight w:val="600"/>
          <w:trPrChange w:id="221" w:author="松本涼太" w:date="2019-05-28T12:48:00Z">
            <w:trPr>
              <w:trHeight w:val="600"/>
            </w:trPr>
          </w:trPrChange>
        </w:trPr>
        <w:tc>
          <w:tcPr>
            <w:tcW w:w="5841" w:type="dxa"/>
            <w:shd w:val="clear" w:color="auto" w:fill="auto"/>
            <w:tcPrChange w:id="222" w:author="松本涼太" w:date="2019-05-28T12:48:00Z">
              <w:tcPr>
                <w:tcW w:w="5699" w:type="dxa"/>
                <w:shd w:val="clear" w:color="auto" w:fill="auto"/>
              </w:tcPr>
            </w:tcPrChange>
          </w:tcPr>
          <w:p w14:paraId="723CE832" w14:textId="77777777" w:rsidR="00C160F2" w:rsidRDefault="002B2F07" w:rsidP="00B13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420" w:hangingChars="200" w:hanging="420"/>
              <w:rPr>
                <w:ins w:id="223" w:author="松本涼太" w:date="2019-05-28T12:47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22"/>
              </w:rPr>
              <w:t>6-</w:t>
            </w:r>
            <w:r w:rsidR="00B13EEA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22"/>
              </w:rPr>
              <w:t xml:space="preserve">9. </w:t>
            </w:r>
            <w:r w:rsidR="00B13EEA" w:rsidRPr="009003B1">
              <w:rPr>
                <w:rFonts w:ascii="メイリオ" w:eastAsia="メイリオ" w:hAnsi="メイリオ" w:cs="メイリオ"/>
                <w:color w:val="000000"/>
                <w:sz w:val="21"/>
                <w:szCs w:val="22"/>
              </w:rPr>
              <w:t xml:space="preserve"> </w:t>
            </w:r>
            <w:r w:rsidR="00757C46" w:rsidRPr="002D6E32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  <w:u w:val="single"/>
                <w:rPrChange w:id="224" w:author="松本涼太" w:date="2019-05-29T20:03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  <w:szCs w:val="18"/>
                  </w:rPr>
                </w:rPrChange>
              </w:rPr>
              <w:t>あなた自身</w:t>
            </w:r>
            <w:r w:rsidR="00757C46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はコンビニ</w:t>
            </w:r>
            <w:r w:rsidR="006F4351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の</w:t>
            </w:r>
            <w:r w:rsidR="00757C46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24時間営業について</w:t>
            </w:r>
            <w:ins w:id="225" w:author="松本涼太" w:date="2019-05-28T12:47:00Z">
              <w:r w:rsidR="00C160F2">
                <w:rPr>
                  <w:rFonts w:ascii="メイリオ" w:eastAsia="メイリオ" w:hAnsi="メイリオ" w:cs="メイリオ" w:hint="eastAsia"/>
                  <w:color w:val="000000"/>
                  <w:sz w:val="21"/>
                  <w:szCs w:val="18"/>
                </w:rPr>
                <w:t>、</w:t>
              </w:r>
            </w:ins>
          </w:p>
          <w:p w14:paraId="6CB31E38" w14:textId="0A762A2E" w:rsidR="00757C46" w:rsidRPr="009003B1" w:rsidRDefault="00757C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200" w:left="480" w:firstLineChars="50" w:firstLine="105"/>
              <w:rPr>
                <w:rFonts w:ascii="メイリオ" w:eastAsia="メイリオ" w:hAnsi="メイリオ" w:cs="メイリオ"/>
                <w:color w:val="000000"/>
                <w:sz w:val="21"/>
                <w:szCs w:val="22"/>
              </w:rPr>
              <w:pPrChange w:id="226" w:author="松本涼太" w:date="2019-05-28T12:47:00Z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="420" w:hangingChars="200" w:hanging="420"/>
                </w:pPr>
              </w:pPrChange>
            </w:pPr>
            <w:del w:id="227" w:author="松本涼太" w:date="2019-05-28T12:47:00Z">
              <w:r w:rsidRPr="009003B1" w:rsidDel="00C160F2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delText>、</w:delText>
              </w:r>
            </w:del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賛成ですか</w:t>
            </w: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。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反対ですか</w:t>
            </w: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。</w:t>
            </w:r>
          </w:p>
        </w:tc>
        <w:tc>
          <w:tcPr>
            <w:tcW w:w="4678" w:type="dxa"/>
            <w:vAlign w:val="center"/>
            <w:tcPrChange w:id="228" w:author="松本涼太" w:date="2019-05-28T12:48:00Z">
              <w:tcPr>
                <w:tcW w:w="4820" w:type="dxa"/>
                <w:vAlign w:val="center"/>
              </w:tcPr>
            </w:tcPrChange>
          </w:tcPr>
          <w:p w14:paraId="7297D21C" w14:textId="27B0917E" w:rsidR="001C55BF" w:rsidRPr="00641F6C" w:rsidDel="00641F6C" w:rsidRDefault="00641F6C">
            <w:pPr>
              <w:ind w:firstLineChars="100" w:firstLine="210"/>
              <w:rPr>
                <w:del w:id="229" w:author="松本涼太" w:date="2019-05-28T12:33:00Z"/>
                <w:rFonts w:ascii="メイリオ" w:eastAsia="メイリオ" w:hAnsi="メイリオ" w:cs="メイリオ"/>
                <w:sz w:val="21"/>
                <w:szCs w:val="18"/>
                <w:rPrChange w:id="230" w:author="松本涼太" w:date="2019-05-28T12:33:00Z">
                  <w:rPr>
                    <w:del w:id="231" w:author="松本涼太" w:date="2019-05-28T12:33:00Z"/>
                  </w:rPr>
                </w:rPrChange>
              </w:rPr>
              <w:pPrChange w:id="232" w:author="松本涼太" w:date="2019-05-28T12:33:00Z">
                <w:pPr>
                  <w:widowControl/>
                  <w:spacing w:line="0" w:lineRule="atLeast"/>
                  <w:ind w:firstLineChars="150" w:firstLine="360"/>
                </w:pPr>
              </w:pPrChange>
            </w:pPr>
            <w:ins w:id="233" w:author="松本涼太" w:date="2019-05-28T12:33:00Z">
              <w:r w:rsidRPr="00641F6C">
                <w:rPr>
                  <w:rFonts w:ascii="メイリオ" w:eastAsia="メイリオ" w:hAnsi="メイリオ" w:cs="メイリオ"/>
                  <w:sz w:val="21"/>
                  <w:szCs w:val="18"/>
                  <w:rPrChange w:id="234" w:author="松本涼太" w:date="2019-05-28T12:33:00Z">
                    <w:rPr/>
                  </w:rPrChange>
                </w:rPr>
                <w:t>反対　１——２——３——４——５　賛成</w:t>
              </w:r>
            </w:ins>
            <w:del w:id="235" w:author="松本涼太" w:date="2019-05-28T12:33:00Z">
              <w:r w:rsidR="001C55BF" w:rsidRPr="00641F6C" w:rsidDel="00641F6C">
                <w:rPr>
                  <w:rFonts w:ascii="メイリオ" w:eastAsia="メイリオ" w:hAnsi="メイリオ" w:cs="メイリオ"/>
                  <w:sz w:val="21"/>
                  <w:szCs w:val="18"/>
                  <w:rPrChange w:id="236" w:author="松本涼太" w:date="2019-05-28T12:33:00Z">
                    <w:rPr/>
                  </w:rPrChange>
                </w:rPr>
                <w:delText xml:space="preserve">全く思わない　</w:delText>
              </w:r>
              <w:r w:rsidR="001C55BF" w:rsidRPr="00641F6C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  <w:rPrChange w:id="237" w:author="松本涼太" w:date="2019-05-28T12:33:00Z">
                    <w:rPr>
                      <w:rFonts w:hint="eastAsia"/>
                    </w:rPr>
                  </w:rPrChange>
                </w:rPr>
                <w:delText xml:space="preserve">　　　　　</w:delText>
              </w:r>
              <w:r w:rsidR="001C55BF" w:rsidRPr="00641F6C" w:rsidDel="00641F6C">
                <w:rPr>
                  <w:rFonts w:ascii="メイリオ" w:eastAsia="メイリオ" w:hAnsi="メイリオ" w:cs="メイリオ"/>
                  <w:sz w:val="21"/>
                  <w:szCs w:val="18"/>
                  <w:rPrChange w:id="238" w:author="松本涼太" w:date="2019-05-28T12:33:00Z">
                    <w:rPr/>
                  </w:rPrChange>
                </w:rPr>
                <w:delText xml:space="preserve"> </w:delText>
              </w:r>
              <w:r w:rsidR="00825C8B" w:rsidRPr="00641F6C" w:rsidDel="00641F6C">
                <w:rPr>
                  <w:rFonts w:ascii="メイリオ" w:eastAsia="メイリオ" w:hAnsi="メイリオ" w:cs="メイリオ"/>
                  <w:sz w:val="21"/>
                  <w:szCs w:val="18"/>
                  <w:rPrChange w:id="239" w:author="松本涼太" w:date="2019-05-28T12:33:00Z">
                    <w:rPr/>
                  </w:rPrChange>
                </w:rPr>
                <w:delText xml:space="preserve">  </w:delText>
              </w:r>
              <w:r w:rsidR="001C55BF" w:rsidRPr="00641F6C" w:rsidDel="00641F6C">
                <w:rPr>
                  <w:rFonts w:ascii="メイリオ" w:eastAsia="メイリオ" w:hAnsi="メイリオ" w:cs="メイリオ"/>
                  <w:sz w:val="21"/>
                  <w:szCs w:val="18"/>
                  <w:rPrChange w:id="240" w:author="松本涼太" w:date="2019-05-28T12:33:00Z">
                    <w:rPr/>
                  </w:rPrChange>
                </w:rPr>
                <w:delText>非常に思う</w:delText>
              </w:r>
            </w:del>
          </w:p>
          <w:p w14:paraId="2E9B2B3A" w14:textId="44F5E074" w:rsidR="00757C46" w:rsidRPr="009003B1" w:rsidRDefault="001C55BF">
            <w:pPr>
              <w:ind w:firstLineChars="100" w:firstLine="240"/>
              <w:pPrChange w:id="241" w:author="松本涼太" w:date="2019-05-28T12:33:00Z">
                <w:pPr>
                  <w:pStyle w:val="af"/>
                  <w:spacing w:line="0" w:lineRule="atLeast"/>
                  <w:ind w:leftChars="0" w:left="720" w:firstLineChars="100" w:firstLine="210"/>
                </w:pPr>
              </w:pPrChange>
            </w:pPr>
            <w:del w:id="242" w:author="松本涼太" w:date="2019-05-28T12:33:00Z">
              <w:r w:rsidRPr="009003B1" w:rsidDel="00641F6C">
                <w:delText>１——２——３——４——５</w:delText>
              </w:r>
            </w:del>
          </w:p>
        </w:tc>
      </w:tr>
      <w:tr w:rsidR="006F4351" w:rsidRPr="009003B1" w14:paraId="4B398759" w14:textId="77777777" w:rsidTr="00C160F2">
        <w:trPr>
          <w:trHeight w:val="600"/>
          <w:trPrChange w:id="243" w:author="松本涼太" w:date="2019-05-28T12:48:00Z">
            <w:trPr>
              <w:trHeight w:val="600"/>
            </w:trPr>
          </w:trPrChange>
        </w:trPr>
        <w:tc>
          <w:tcPr>
            <w:tcW w:w="5841" w:type="dxa"/>
            <w:shd w:val="clear" w:color="auto" w:fill="auto"/>
            <w:tcPrChange w:id="244" w:author="松本涼太" w:date="2019-05-28T12:48:00Z">
              <w:tcPr>
                <w:tcW w:w="5699" w:type="dxa"/>
                <w:shd w:val="clear" w:color="auto" w:fill="auto"/>
              </w:tcPr>
            </w:tcPrChange>
          </w:tcPr>
          <w:p w14:paraId="100918F7" w14:textId="77777777" w:rsidR="00C160F2" w:rsidRDefault="002B2F07" w:rsidP="00C16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420" w:hangingChars="200" w:hanging="420"/>
              <w:rPr>
                <w:ins w:id="245" w:author="松本涼太" w:date="2019-05-28T12:48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22"/>
              </w:rPr>
              <w:t>6-</w:t>
            </w:r>
            <w:r w:rsidR="00B13EEA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22"/>
              </w:rPr>
              <w:t>1</w:t>
            </w:r>
            <w:r w:rsidR="00B13EEA" w:rsidRPr="009003B1">
              <w:rPr>
                <w:rFonts w:ascii="メイリオ" w:eastAsia="メイリオ" w:hAnsi="メイリオ" w:cs="メイリオ"/>
                <w:color w:val="000000"/>
                <w:sz w:val="21"/>
                <w:szCs w:val="22"/>
              </w:rPr>
              <w:t>0.</w:t>
            </w:r>
            <w:r w:rsidR="00B13EEA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22"/>
              </w:rPr>
              <w:t xml:space="preserve"> </w:t>
            </w:r>
            <w:r w:rsidR="006F4351" w:rsidRPr="002D6E32">
              <w:rPr>
                <w:rFonts w:ascii="メイリオ" w:eastAsia="メイリオ" w:hAnsi="メイリオ" w:cs="メイリオ"/>
                <w:b/>
                <w:color w:val="000000"/>
                <w:sz w:val="22"/>
                <w:szCs w:val="18"/>
                <w:u w:val="single"/>
                <w:rPrChange w:id="246" w:author="松本涼太" w:date="2019-05-29T20:03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  <w:szCs w:val="18"/>
                  </w:rPr>
                </w:rPrChange>
              </w:rPr>
              <w:t>あなた</w:t>
            </w:r>
            <w:r w:rsidR="006F4351" w:rsidRPr="002D6E32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  <w:u w:val="single"/>
                <w:rPrChange w:id="247" w:author="松本涼太" w:date="2019-05-29T20:03:00Z">
                  <w:rPr>
                    <w:rFonts w:ascii="メイリオ" w:eastAsia="メイリオ" w:hAnsi="メイリオ" w:cs="メイリオ" w:hint="eastAsia"/>
                    <w:b/>
                    <w:color w:val="000000"/>
                    <w:sz w:val="22"/>
                    <w:szCs w:val="18"/>
                  </w:rPr>
                </w:rPrChange>
              </w:rPr>
              <w:t>の周りの人々</w:t>
            </w:r>
            <w:r w:rsidR="006F4351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は</w:t>
            </w:r>
            <w:r w:rsidR="006F4351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、</w:t>
            </w:r>
            <w:r w:rsidR="006F4351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コンビニ</w:t>
            </w:r>
            <w:r w:rsidR="006F4351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の</w:t>
            </w:r>
            <w:r w:rsidR="006F4351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24時間営業に</w:t>
            </w:r>
          </w:p>
          <w:p w14:paraId="1BF90C78" w14:textId="651C76DE" w:rsidR="006F4351" w:rsidRPr="009003B1" w:rsidRDefault="006F43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200" w:left="480" w:firstLineChars="50" w:firstLine="105"/>
              <w:rPr>
                <w:rFonts w:ascii="メイリオ" w:eastAsia="メイリオ" w:hAnsi="メイリオ" w:cs="メイリオ"/>
                <w:color w:val="000000"/>
                <w:sz w:val="21"/>
                <w:szCs w:val="22"/>
              </w:rPr>
              <w:pPrChange w:id="248" w:author="松本涼太" w:date="2019-05-28T12:48:00Z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="420" w:hangingChars="200" w:hanging="420"/>
                </w:pPr>
              </w:pPrChange>
            </w:pP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ついて、賛成</w:t>
            </w: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だと思いますか。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反対</w:t>
            </w: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だと思いま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すか</w:t>
            </w: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。</w:t>
            </w:r>
          </w:p>
        </w:tc>
        <w:tc>
          <w:tcPr>
            <w:tcW w:w="4678" w:type="dxa"/>
            <w:vAlign w:val="center"/>
            <w:tcPrChange w:id="249" w:author="松本涼太" w:date="2019-05-28T12:48:00Z">
              <w:tcPr>
                <w:tcW w:w="4820" w:type="dxa"/>
                <w:vAlign w:val="center"/>
              </w:tcPr>
            </w:tcPrChange>
          </w:tcPr>
          <w:p w14:paraId="3C6008AC" w14:textId="6C25F938" w:rsidR="006F4351" w:rsidRPr="009003B1" w:rsidRDefault="006F4351" w:rsidP="005B1701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反対　１——２——３——４——５　賛成</w:t>
            </w:r>
          </w:p>
        </w:tc>
      </w:tr>
      <w:tr w:rsidR="00757C46" w:rsidRPr="009003B1" w14:paraId="439E52F5" w14:textId="77777777" w:rsidTr="00C160F2">
        <w:trPr>
          <w:trHeight w:val="600"/>
          <w:trPrChange w:id="250" w:author="松本涼太" w:date="2019-05-28T12:48:00Z">
            <w:trPr>
              <w:trHeight w:val="600"/>
            </w:trPr>
          </w:trPrChange>
        </w:trPr>
        <w:tc>
          <w:tcPr>
            <w:tcW w:w="5841" w:type="dxa"/>
            <w:shd w:val="clear" w:color="auto" w:fill="auto"/>
            <w:tcPrChange w:id="251" w:author="松本涼太" w:date="2019-05-28T12:48:00Z">
              <w:tcPr>
                <w:tcW w:w="5699" w:type="dxa"/>
                <w:shd w:val="clear" w:color="auto" w:fill="auto"/>
              </w:tcPr>
            </w:tcPrChange>
          </w:tcPr>
          <w:p w14:paraId="7D346D9F" w14:textId="18F9B9A3" w:rsidR="00757C46" w:rsidRPr="009003B1" w:rsidRDefault="002B2F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630" w:hangingChars="300" w:hanging="63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252" w:author="松本涼太" w:date="2019-05-28T12:47:00Z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="525" w:hangingChars="250" w:hanging="525"/>
                </w:pPr>
              </w:pPrChange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22"/>
              </w:rPr>
              <w:t>6-</w:t>
            </w:r>
            <w:r w:rsidR="00B13EEA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22"/>
              </w:rPr>
              <w:t>11.</w:t>
            </w:r>
            <w:r w:rsidR="00B13EEA" w:rsidRPr="009003B1">
              <w:rPr>
                <w:rFonts w:ascii="メイリオ" w:eastAsia="メイリオ" w:hAnsi="メイリオ" w:cs="メイリオ"/>
                <w:color w:val="000000"/>
                <w:sz w:val="21"/>
                <w:szCs w:val="22"/>
              </w:rPr>
              <w:t xml:space="preserve">  </w:t>
            </w:r>
            <w:r w:rsidR="006F4351" w:rsidRPr="002D6E32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szCs w:val="18"/>
                <w:u w:val="single"/>
                <w:rPrChange w:id="253" w:author="松本涼太" w:date="2019-05-29T20:03:00Z">
                  <w:rPr>
                    <w:rFonts w:ascii="メイリオ" w:eastAsia="メイリオ" w:hAnsi="メイリオ" w:cs="メイリオ" w:hint="eastAsia"/>
                    <w:b/>
                    <w:color w:val="000000"/>
                    <w:sz w:val="22"/>
                    <w:szCs w:val="18"/>
                  </w:rPr>
                </w:rPrChange>
              </w:rPr>
              <w:t>一般の人々</w:t>
            </w:r>
            <w:r w:rsidR="006F4351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は</w:t>
            </w:r>
            <w:r w:rsidR="00757C46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、</w:t>
            </w:r>
            <w:r w:rsidR="006F4351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コンビニ</w:t>
            </w:r>
            <w:r w:rsidR="006F4351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の</w:t>
            </w:r>
            <w:r w:rsidR="006F4351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24時間営業について、賛成</w:t>
            </w:r>
            <w:r w:rsidR="006F4351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だと思いますか。</w:t>
            </w:r>
            <w:r w:rsidR="006F4351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反対</w:t>
            </w:r>
            <w:r w:rsidR="006F4351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だと思いま</w:t>
            </w:r>
            <w:r w:rsidR="006F4351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すか</w:t>
            </w:r>
            <w:r w:rsidR="006F4351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。</w:t>
            </w:r>
          </w:p>
        </w:tc>
        <w:tc>
          <w:tcPr>
            <w:tcW w:w="4678" w:type="dxa"/>
            <w:vAlign w:val="center"/>
            <w:tcPrChange w:id="254" w:author="松本涼太" w:date="2019-05-28T12:48:00Z">
              <w:tcPr>
                <w:tcW w:w="4820" w:type="dxa"/>
                <w:vAlign w:val="center"/>
              </w:tcPr>
            </w:tcPrChange>
          </w:tcPr>
          <w:p w14:paraId="5F5E66E5" w14:textId="3B43A73E" w:rsidR="00757C46" w:rsidRPr="009003B1" w:rsidRDefault="00757C46" w:rsidP="005B1701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反対　１——２——３——４——５　賛成</w:t>
            </w:r>
          </w:p>
        </w:tc>
      </w:tr>
    </w:tbl>
    <w:p w14:paraId="3EB88084" w14:textId="3A8FCB4F" w:rsidR="008748AD" w:rsidRPr="009003B1" w:rsidRDefault="008748AD" w:rsidP="0019541C">
      <w:pPr>
        <w:spacing w:line="0" w:lineRule="atLeast"/>
        <w:ind w:left="480" w:hangingChars="200" w:hanging="480"/>
        <w:rPr>
          <w:rFonts w:ascii="メイリオ" w:eastAsia="メイリオ" w:hAnsi="メイリオ" w:cs="メイリオ"/>
          <w:szCs w:val="21"/>
        </w:rPr>
      </w:pPr>
      <w:r w:rsidRPr="009003B1">
        <w:rPr>
          <w:rFonts w:ascii="メイリオ" w:eastAsia="メイリオ" w:hAnsi="メイリオ" w:cs="メイリオ"/>
          <w:szCs w:val="21"/>
        </w:rPr>
        <w:lastRenderedPageBreak/>
        <w:t>Q</w:t>
      </w:r>
      <w:r w:rsidRPr="009003B1">
        <w:rPr>
          <w:rFonts w:ascii="メイリオ" w:eastAsia="メイリオ" w:hAnsi="メイリオ" w:cs="メイリオ" w:hint="eastAsia"/>
          <w:szCs w:val="21"/>
        </w:rPr>
        <w:t>7</w:t>
      </w:r>
      <w:r w:rsidRPr="009003B1">
        <w:rPr>
          <w:rFonts w:ascii="メイリオ" w:eastAsia="メイリオ" w:hAnsi="メイリオ" w:cs="メイリオ"/>
          <w:szCs w:val="21"/>
        </w:rPr>
        <w:t>.</w:t>
      </w:r>
      <w:r w:rsidRPr="009003B1">
        <w:rPr>
          <w:rFonts w:ascii="メイリオ" w:eastAsia="メイリオ" w:hAnsi="メイリオ" w:cs="メイリオ"/>
          <w:b/>
          <w:szCs w:val="21"/>
        </w:rPr>
        <w:t xml:space="preserve"> </w:t>
      </w:r>
      <w:r w:rsidRPr="00C11389">
        <w:rPr>
          <w:rFonts w:ascii="メイリオ" w:eastAsia="メイリオ" w:hAnsi="メイリオ" w:cs="メイリオ" w:hint="eastAsia"/>
          <w:b/>
          <w:sz w:val="28"/>
          <w:szCs w:val="21"/>
          <w:u w:val="single"/>
          <w:rPrChange w:id="255" w:author="松本涼太" w:date="2019-05-28T12:43:00Z">
            <w:rPr>
              <w:rFonts w:ascii="メイリオ" w:eastAsia="メイリオ" w:hAnsi="メイリオ" w:cs="メイリオ" w:hint="eastAsia"/>
              <w:b/>
              <w:sz w:val="28"/>
              <w:szCs w:val="21"/>
            </w:rPr>
          </w:rPrChange>
        </w:rPr>
        <w:t>あなた</w:t>
      </w:r>
      <w:r w:rsidRPr="009003B1">
        <w:rPr>
          <w:rFonts w:ascii="メイリオ" w:eastAsia="メイリオ" w:hAnsi="メイリオ" w:cs="メイリオ" w:hint="eastAsia"/>
          <w:szCs w:val="28"/>
        </w:rPr>
        <w:t>自身とあなたが</w:t>
      </w:r>
      <w:r w:rsidRPr="00C11389">
        <w:rPr>
          <w:rFonts w:ascii="メイリオ" w:eastAsia="メイリオ" w:hAnsi="メイリオ" w:cs="メイリオ" w:hint="eastAsia"/>
          <w:b/>
          <w:sz w:val="28"/>
          <w:szCs w:val="32"/>
          <w:u w:val="single"/>
          <w:rPrChange w:id="256" w:author="松本涼太" w:date="2019-05-28T12:43:00Z">
            <w:rPr>
              <w:rFonts w:ascii="メイリオ" w:eastAsia="メイリオ" w:hAnsi="メイリオ" w:cs="メイリオ" w:hint="eastAsia"/>
              <w:b/>
              <w:sz w:val="28"/>
              <w:szCs w:val="32"/>
            </w:rPr>
          </w:rPrChange>
        </w:rPr>
        <w:t>社会全体</w:t>
      </w:r>
      <w:r w:rsidRPr="009003B1">
        <w:rPr>
          <w:rFonts w:ascii="メイリオ" w:eastAsia="メイリオ" w:hAnsi="メイリオ" w:cs="メイリオ" w:hint="eastAsia"/>
          <w:szCs w:val="21"/>
        </w:rPr>
        <w:t>を考えたときの</w:t>
      </w:r>
      <w:r w:rsidRPr="00C160F2">
        <w:rPr>
          <w:rFonts w:ascii="メイリオ" w:eastAsia="メイリオ" w:hAnsi="メイリオ" w:cs="メイリオ" w:hint="eastAsia"/>
          <w:b/>
          <w:szCs w:val="21"/>
          <w:u w:val="single"/>
          <w:rPrChange w:id="257" w:author="松本涼太" w:date="2019-05-28T12:48:00Z">
            <w:rPr>
              <w:rFonts w:ascii="メイリオ" w:eastAsia="メイリオ" w:hAnsi="メイリオ" w:cs="メイリオ" w:hint="eastAsia"/>
              <w:szCs w:val="21"/>
            </w:rPr>
          </w:rPrChange>
        </w:rPr>
        <w:t>コンビニエンスストアに</w:t>
      </w:r>
      <w:r w:rsidRPr="00C11389">
        <w:rPr>
          <w:rFonts w:ascii="メイリオ" w:eastAsia="メイリオ" w:hAnsi="メイリオ" w:cs="メイリオ" w:hint="eastAsia"/>
          <w:b/>
          <w:sz w:val="28"/>
          <w:szCs w:val="21"/>
          <w:u w:val="single"/>
          <w:rPrChange w:id="258" w:author="松本涼太" w:date="2019-05-28T12:44:00Z">
            <w:rPr>
              <w:rFonts w:ascii="メイリオ" w:eastAsia="メイリオ" w:hAnsi="メイリオ" w:cs="メイリオ" w:hint="eastAsia"/>
              <w:szCs w:val="21"/>
            </w:rPr>
          </w:rPrChange>
        </w:rPr>
        <w:t>対する意識</w:t>
      </w:r>
      <w:r w:rsidRPr="009003B1">
        <w:rPr>
          <w:rFonts w:ascii="メイリオ" w:eastAsia="メイリオ" w:hAnsi="メイリオ" w:cs="メイリオ" w:hint="eastAsia"/>
          <w:szCs w:val="21"/>
        </w:rPr>
        <w:t>についてお伺いします</w:t>
      </w:r>
      <w:r w:rsidRPr="009003B1">
        <w:rPr>
          <w:rFonts w:ascii="メイリオ" w:eastAsia="メイリオ" w:hAnsi="メイリオ" w:cs="メイリオ"/>
          <w:szCs w:val="21"/>
        </w:rPr>
        <w:t>。</w:t>
      </w:r>
      <w:r w:rsidRPr="009003B1">
        <w:rPr>
          <w:rFonts w:ascii="メイリオ" w:eastAsia="メイリオ" w:hAnsi="メイリオ" w:cs="メイリオ"/>
          <w:sz w:val="22"/>
          <w:szCs w:val="20"/>
        </w:rPr>
        <w:t>最もあてはまる数字に○を付けてください。</w:t>
      </w:r>
    </w:p>
    <w:tbl>
      <w:tblPr>
        <w:tblStyle w:val="aa"/>
        <w:tblW w:w="10497" w:type="dxa"/>
        <w:tblInd w:w="-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97"/>
        <w:gridCol w:w="5100"/>
        <w:tblGridChange w:id="259">
          <w:tblGrid>
            <w:gridCol w:w="16"/>
            <w:gridCol w:w="32"/>
            <w:gridCol w:w="5349"/>
            <w:gridCol w:w="16"/>
            <w:gridCol w:w="32"/>
            <w:gridCol w:w="5052"/>
            <w:gridCol w:w="16"/>
            <w:gridCol w:w="32"/>
          </w:tblGrid>
        </w:tblGridChange>
      </w:tblGrid>
      <w:tr w:rsidR="00662D2F" w:rsidRPr="009003B1" w14:paraId="5FC74758" w14:textId="77777777" w:rsidTr="002A5610">
        <w:trPr>
          <w:trHeight w:val="980"/>
        </w:trPr>
        <w:tc>
          <w:tcPr>
            <w:tcW w:w="539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B6241" w14:textId="77777777" w:rsidR="009874F4" w:rsidRPr="009874F4" w:rsidRDefault="00124F1C">
            <w:pPr>
              <w:pStyle w:val="af"/>
              <w:widowControl/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/>
              <w:rPr>
                <w:ins w:id="260" w:author="Ayako Taniguchi" w:date="2019-05-26T14:41:00Z"/>
                <w:rFonts w:ascii="メイリオ" w:eastAsia="メイリオ" w:hAnsi="メイリオ" w:cs="メイリオ"/>
                <w:color w:val="000000"/>
                <w:sz w:val="21"/>
                <w:szCs w:val="18"/>
                <w:rPrChange w:id="261" w:author="Ayako Taniguchi" w:date="2019-05-26T14:41:00Z">
                  <w:rPr>
                    <w:ins w:id="262" w:author="Ayako Taniguchi" w:date="2019-05-26T14:41:00Z"/>
                    <w:rFonts w:ascii="メイリオ" w:eastAsia="メイリオ" w:hAnsi="メイリオ" w:cs="メイリオ"/>
                    <w:sz w:val="21"/>
                    <w:szCs w:val="18"/>
                  </w:rPr>
                </w:rPrChange>
              </w:rPr>
              <w:pPrChange w:id="263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6A728C">
              <w:rPr>
                <w:rFonts w:ascii="メイリオ" w:eastAsia="メイリオ" w:hAnsi="メイリオ" w:cs="メイリオ"/>
                <w:b/>
                <w:color w:val="000000"/>
                <w:sz w:val="22"/>
                <w:u w:val="single"/>
                <w:rPrChange w:id="264" w:author="松本涼太" w:date="2019-05-29T20:56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</w:rPr>
                </w:rPrChange>
              </w:rPr>
              <w:t>あなた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は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コンビニがあることで、</w:t>
            </w:r>
          </w:p>
          <w:p w14:paraId="150843F3" w14:textId="47A65A60" w:rsidR="00662D2F" w:rsidRPr="009003B1" w:rsidRDefault="00124F1C">
            <w:pPr>
              <w:pStyle w:val="af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 w:left="72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265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9003B1">
              <w:rPr>
                <w:rFonts w:ascii="メイリオ" w:eastAsia="メイリオ" w:hAnsi="メイリオ" w:cs="メイリオ"/>
                <w:b/>
                <w:sz w:val="22"/>
              </w:rPr>
              <w:t>移動距離（時間）が短くなる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ことによる</w:t>
            </w:r>
            <w:r w:rsidRPr="00280A3F">
              <w:rPr>
                <w:rFonts w:ascii="メイリオ" w:eastAsia="メイリオ" w:hAnsi="メイリオ" w:cs="メイリオ"/>
                <w:b/>
                <w:sz w:val="21"/>
                <w:szCs w:val="18"/>
                <w:rPrChange w:id="266" w:author="Ayako Taniguchi" w:date="2019-05-26T14:45:00Z">
                  <w:rPr>
                    <w:rFonts w:ascii="メイリオ" w:eastAsia="メイリオ" w:hAnsi="メイリオ" w:cs="メイリオ"/>
                    <w:sz w:val="21"/>
                    <w:szCs w:val="18"/>
                  </w:rPr>
                </w:rPrChange>
              </w:rPr>
              <w:t>利益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を得て</w:t>
            </w:r>
            <w:del w:id="267" w:author="Ayako Taniguchi" w:date="2019-05-26T14:41:00Z">
              <w:r w:rsidR="002B2F07" w:rsidRPr="009003B1" w:rsidDel="009874F4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　　</w:delText>
              </w:r>
            </w:del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いると思いますか。</w:t>
            </w:r>
          </w:p>
        </w:tc>
        <w:tc>
          <w:tcPr>
            <w:tcW w:w="51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7B879E1" w14:textId="77777777" w:rsidR="00641F6C" w:rsidRPr="009003B1" w:rsidRDefault="00641F6C" w:rsidP="00641F6C">
            <w:pPr>
              <w:spacing w:line="0" w:lineRule="atLeast"/>
              <w:ind w:firstLineChars="50" w:firstLine="105"/>
              <w:rPr>
                <w:ins w:id="268" w:author="松本涼太" w:date="2019-05-28T12:30:00Z"/>
                <w:rFonts w:ascii="メイリオ" w:eastAsia="メイリオ" w:hAnsi="メイリオ" w:cs="メイリオ"/>
                <w:sz w:val="21"/>
                <w:szCs w:val="18"/>
              </w:rPr>
            </w:pPr>
            <w:ins w:id="269" w:author="松本涼太" w:date="2019-05-28T12:30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全く思わない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         </w:t>
              </w:r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非常に思う</w:t>
              </w:r>
            </w:ins>
          </w:p>
          <w:p w14:paraId="2325CBC6" w14:textId="6B2881A1" w:rsidR="00C87C13" w:rsidRPr="009003B1" w:rsidDel="00641F6C" w:rsidRDefault="00641F6C">
            <w:pPr>
              <w:spacing w:line="0" w:lineRule="atLeast"/>
              <w:ind w:firstLineChars="300" w:firstLine="630"/>
              <w:rPr>
                <w:del w:id="270" w:author="松本涼太" w:date="2019-05-28T12:30:00Z"/>
                <w:rFonts w:ascii="メイリオ" w:eastAsia="メイリオ" w:hAnsi="メイリオ" w:cs="メイリオ"/>
                <w:sz w:val="21"/>
                <w:szCs w:val="18"/>
              </w:rPr>
            </w:pPr>
            <w:ins w:id="271" w:author="松本涼太" w:date="2019-05-28T12:30:00Z"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1———２———３———４———５</w:t>
              </w:r>
            </w:ins>
            <w:del w:id="272" w:author="松本涼太" w:date="2019-05-28T12:30:00Z">
              <w:r w:rsidR="00C87C13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全く思わない</w:delText>
              </w:r>
              <w:r w:rsidR="00C87C13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</w:delText>
              </w:r>
              <w:r w:rsidR="00C87C13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 </w:delText>
              </w:r>
              <w:r w:rsidR="00C87C13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　　</w:delText>
              </w:r>
              <w:r w:rsidR="00C87C13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 xml:space="preserve">  </w:delText>
              </w:r>
              <w:r w:rsidR="00C87C13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非常に思う</w:delText>
              </w:r>
            </w:del>
          </w:p>
          <w:p w14:paraId="79237187" w14:textId="751452C6" w:rsidR="00662D2F" w:rsidRPr="009003B1" w:rsidRDefault="00C87C13">
            <w:pPr>
              <w:widowControl/>
              <w:spacing w:line="0" w:lineRule="atLeast"/>
              <w:ind w:firstLineChars="300" w:firstLine="630"/>
              <w:rPr>
                <w:rFonts w:ascii="メイリオ" w:eastAsia="メイリオ" w:hAnsi="メイリオ" w:cs="メイリオ"/>
                <w:sz w:val="21"/>
                <w:szCs w:val="18"/>
              </w:rPr>
              <w:pPrChange w:id="273" w:author="松本涼太" w:date="2019-05-28T12:31:00Z">
                <w:pPr>
                  <w:widowControl/>
                  <w:spacing w:line="0" w:lineRule="atLeast"/>
                  <w:ind w:firstLineChars="550" w:firstLine="1155"/>
                </w:pPr>
              </w:pPrChange>
            </w:pPr>
            <w:del w:id="274" w:author="松本涼太" w:date="2019-05-28T12:30:00Z">
              <w:r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 xml:space="preserve">  </w:delText>
              </w:r>
              <w:r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>1——２——３——４——５</w:delText>
              </w:r>
            </w:del>
          </w:p>
        </w:tc>
      </w:tr>
      <w:tr w:rsidR="00662D2F" w:rsidRPr="009003B1" w14:paraId="2C228471" w14:textId="77777777" w:rsidTr="002A5610">
        <w:trPr>
          <w:trHeight w:val="980"/>
        </w:trPr>
        <w:tc>
          <w:tcPr>
            <w:tcW w:w="539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5F827" w14:textId="77777777" w:rsidR="009874F4" w:rsidRPr="009874F4" w:rsidRDefault="00124F1C">
            <w:pPr>
              <w:pStyle w:val="af"/>
              <w:widowControl/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/>
              <w:rPr>
                <w:ins w:id="275" w:author="Ayako Taniguchi" w:date="2019-05-26T14:41:00Z"/>
                <w:rFonts w:ascii="メイリオ" w:eastAsia="メイリオ" w:hAnsi="メイリオ" w:cs="メイリオ"/>
                <w:b/>
                <w:sz w:val="22"/>
                <w:rPrChange w:id="276" w:author="Ayako Taniguchi" w:date="2019-05-26T14:41:00Z">
                  <w:rPr>
                    <w:ins w:id="277" w:author="Ayako Taniguchi" w:date="2019-05-26T14:41:00Z"/>
                    <w:rFonts w:ascii="メイリオ" w:eastAsia="メイリオ" w:hAnsi="メイリオ" w:cs="メイリオ"/>
                    <w:sz w:val="21"/>
                    <w:szCs w:val="18"/>
                  </w:rPr>
                </w:rPrChange>
              </w:rPr>
              <w:pPrChange w:id="278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6A728C">
              <w:rPr>
                <w:rFonts w:ascii="メイリオ" w:eastAsia="メイリオ" w:hAnsi="メイリオ" w:cs="メイリオ"/>
                <w:b/>
                <w:sz w:val="22"/>
                <w:u w:val="single"/>
                <w:rPrChange w:id="279" w:author="松本涼太" w:date="2019-05-29T20:56:00Z">
                  <w:rPr>
                    <w:rFonts w:ascii="メイリオ" w:eastAsia="メイリオ" w:hAnsi="メイリオ" w:cs="メイリオ"/>
                    <w:b/>
                    <w:sz w:val="22"/>
                  </w:rPr>
                </w:rPrChange>
              </w:rPr>
              <w:t>社会全体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としては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コンビニがあること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で、</w:t>
            </w:r>
          </w:p>
          <w:p w14:paraId="7B08EC2F" w14:textId="386DE3DC" w:rsidR="00662D2F" w:rsidRPr="009003B1" w:rsidRDefault="00124F1C">
            <w:pPr>
              <w:pStyle w:val="af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 w:left="720"/>
              <w:rPr>
                <w:rFonts w:ascii="メイリオ" w:eastAsia="メイリオ" w:hAnsi="メイリオ" w:cs="メイリオ"/>
                <w:b/>
                <w:sz w:val="22"/>
              </w:rPr>
              <w:pPrChange w:id="280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t>移動距離（時間）</w:t>
            </w:r>
            <w:r w:rsidRPr="009003B1">
              <w:rPr>
                <w:rFonts w:ascii="メイリオ" w:eastAsia="メイリオ" w:hAnsi="メイリオ" w:cs="メイリオ"/>
                <w:b/>
                <w:sz w:val="22"/>
              </w:rPr>
              <w:t>が短くなる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ことによる</w:t>
            </w:r>
            <w:r w:rsidRPr="00280A3F">
              <w:rPr>
                <w:rFonts w:ascii="メイリオ" w:eastAsia="メイリオ" w:hAnsi="メイリオ" w:cs="メイリオ"/>
                <w:b/>
                <w:sz w:val="21"/>
                <w:szCs w:val="18"/>
                <w:rPrChange w:id="281" w:author="Ayako Taniguchi" w:date="2019-05-26T14:45:00Z">
                  <w:rPr>
                    <w:rFonts w:ascii="メイリオ" w:eastAsia="メイリオ" w:hAnsi="メイリオ" w:cs="メイリオ"/>
                    <w:sz w:val="21"/>
                    <w:szCs w:val="18"/>
                  </w:rPr>
                </w:rPrChange>
              </w:rPr>
              <w:t>利益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を得ていると思いますか。</w:t>
            </w:r>
          </w:p>
        </w:tc>
        <w:tc>
          <w:tcPr>
            <w:tcW w:w="51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DE2B2BF" w14:textId="77777777" w:rsidR="00641F6C" w:rsidRPr="009003B1" w:rsidRDefault="00641F6C" w:rsidP="00641F6C">
            <w:pPr>
              <w:spacing w:line="0" w:lineRule="atLeast"/>
              <w:ind w:firstLineChars="50" w:firstLine="105"/>
              <w:rPr>
                <w:ins w:id="282" w:author="松本涼太" w:date="2019-05-28T12:30:00Z"/>
                <w:rFonts w:ascii="メイリオ" w:eastAsia="メイリオ" w:hAnsi="メイリオ" w:cs="メイリオ"/>
                <w:sz w:val="21"/>
                <w:szCs w:val="18"/>
              </w:rPr>
            </w:pPr>
            <w:ins w:id="283" w:author="松本涼太" w:date="2019-05-28T12:30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全く思わない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         </w:t>
              </w:r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非常に思う</w:t>
              </w:r>
            </w:ins>
          </w:p>
          <w:p w14:paraId="38A797D4" w14:textId="3CF0301D" w:rsidR="00C87C13" w:rsidRPr="009003B1" w:rsidDel="00641F6C" w:rsidRDefault="00641F6C" w:rsidP="00641F6C">
            <w:pPr>
              <w:spacing w:line="0" w:lineRule="atLeast"/>
              <w:ind w:firstLineChars="300" w:firstLine="630"/>
              <w:rPr>
                <w:del w:id="284" w:author="松本涼太" w:date="2019-05-28T12:30:00Z"/>
                <w:rFonts w:ascii="メイリオ" w:eastAsia="メイリオ" w:hAnsi="メイリオ" w:cs="メイリオ"/>
                <w:sz w:val="21"/>
                <w:szCs w:val="18"/>
              </w:rPr>
            </w:pPr>
            <w:ins w:id="285" w:author="松本涼太" w:date="2019-05-28T12:30:00Z"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1———２———３———４———５</w:t>
              </w:r>
            </w:ins>
            <w:del w:id="286" w:author="松本涼太" w:date="2019-05-28T12:30:00Z">
              <w:r w:rsidR="00C87C13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全く思わない</w:delText>
              </w:r>
              <w:r w:rsidR="00C87C13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</w:delText>
              </w:r>
              <w:r w:rsidR="00C87C13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 </w:delText>
              </w:r>
              <w:r w:rsidR="00C87C13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　　</w:delText>
              </w:r>
              <w:r w:rsidR="00C87C13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 </w:delText>
              </w:r>
              <w:r w:rsidR="00C87C13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非常に思う</w:delText>
              </w:r>
            </w:del>
          </w:p>
          <w:p w14:paraId="2059B286" w14:textId="67DA5458" w:rsidR="00662D2F" w:rsidRPr="009003B1" w:rsidRDefault="00C87C13" w:rsidP="00C87C13">
            <w:pPr>
              <w:widowControl/>
              <w:spacing w:line="0" w:lineRule="atLeast"/>
              <w:jc w:val="center"/>
              <w:rPr>
                <w:rFonts w:ascii="メイリオ" w:eastAsia="メイリオ" w:hAnsi="メイリオ" w:cs="メイリオ"/>
                <w:sz w:val="21"/>
                <w:szCs w:val="18"/>
              </w:rPr>
            </w:pPr>
            <w:del w:id="287" w:author="松本涼太" w:date="2019-05-28T12:30:00Z">
              <w:r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 xml:space="preserve">  </w:delText>
              </w:r>
              <w:r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>1——２——３——４——５</w:delText>
              </w:r>
            </w:del>
          </w:p>
        </w:tc>
      </w:tr>
      <w:tr w:rsidR="00662D2F" w:rsidRPr="009003B1" w14:paraId="37BD27DB" w14:textId="77777777" w:rsidTr="002A5610">
        <w:trPr>
          <w:trHeight w:val="680"/>
        </w:trPr>
        <w:tc>
          <w:tcPr>
            <w:tcW w:w="539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B33C7" w14:textId="77777777" w:rsidR="009874F4" w:rsidRPr="009874F4" w:rsidRDefault="00124F1C">
            <w:pPr>
              <w:pStyle w:val="af"/>
              <w:widowControl/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/>
              <w:rPr>
                <w:ins w:id="288" w:author="Ayako Taniguchi" w:date="2019-05-26T14:41:00Z"/>
                <w:rFonts w:ascii="メイリオ" w:eastAsia="メイリオ" w:hAnsi="メイリオ" w:cs="メイリオ"/>
                <w:b/>
                <w:color w:val="000000"/>
                <w:sz w:val="22"/>
                <w:rPrChange w:id="289" w:author="Ayako Taniguchi" w:date="2019-05-26T14:41:00Z">
                  <w:rPr>
                    <w:ins w:id="290" w:author="Ayako Taniguchi" w:date="2019-05-26T14:41:00Z"/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pPrChange w:id="291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6A728C">
              <w:rPr>
                <w:rFonts w:ascii="メイリオ" w:eastAsia="メイリオ" w:hAnsi="メイリオ" w:cs="メイリオ"/>
                <w:b/>
                <w:color w:val="000000"/>
                <w:sz w:val="22"/>
                <w:u w:val="single"/>
                <w:rPrChange w:id="292" w:author="松本涼太" w:date="2019-05-29T20:56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</w:rPr>
                </w:rPrChange>
              </w:rPr>
              <w:t>あなた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はコンビニがあることによって、</w:t>
            </w:r>
          </w:p>
          <w:p w14:paraId="433F9AA6" w14:textId="108E56BA" w:rsidR="00662D2F" w:rsidRPr="009003B1" w:rsidRDefault="00124F1C">
            <w:pPr>
              <w:pStyle w:val="af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 w:left="720"/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pPrChange w:id="293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t>いざというときに駆け込めるという防犯面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での</w:t>
            </w:r>
            <w:r w:rsidRPr="00280A3F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294" w:author="Ayako Taniguchi" w:date="2019-05-26T14:45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利益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を得ていると思いますか。</w:t>
            </w:r>
          </w:p>
        </w:tc>
        <w:tc>
          <w:tcPr>
            <w:tcW w:w="51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5CD0041" w14:textId="77777777" w:rsidR="00641F6C" w:rsidRPr="009003B1" w:rsidRDefault="00641F6C" w:rsidP="00641F6C">
            <w:pPr>
              <w:spacing w:line="0" w:lineRule="atLeast"/>
              <w:ind w:firstLineChars="50" w:firstLine="105"/>
              <w:rPr>
                <w:ins w:id="295" w:author="松本涼太" w:date="2019-05-28T12:30:00Z"/>
                <w:rFonts w:ascii="メイリオ" w:eastAsia="メイリオ" w:hAnsi="メイリオ" w:cs="メイリオ"/>
                <w:sz w:val="21"/>
                <w:szCs w:val="18"/>
              </w:rPr>
            </w:pPr>
            <w:ins w:id="296" w:author="松本涼太" w:date="2019-05-28T12:30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全く思わない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         </w:t>
              </w:r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非常に思う</w:t>
              </w:r>
            </w:ins>
          </w:p>
          <w:p w14:paraId="09047FA2" w14:textId="748F71FC" w:rsidR="00C87C13" w:rsidRPr="009003B1" w:rsidDel="00641F6C" w:rsidRDefault="00641F6C" w:rsidP="00641F6C">
            <w:pPr>
              <w:spacing w:line="0" w:lineRule="atLeast"/>
              <w:ind w:firstLineChars="300" w:firstLine="630"/>
              <w:rPr>
                <w:del w:id="297" w:author="松本涼太" w:date="2019-05-28T12:30:00Z"/>
                <w:rFonts w:ascii="メイリオ" w:eastAsia="メイリオ" w:hAnsi="メイリオ" w:cs="メイリオ"/>
                <w:sz w:val="21"/>
                <w:szCs w:val="18"/>
              </w:rPr>
            </w:pPr>
            <w:ins w:id="298" w:author="松本涼太" w:date="2019-05-28T12:30:00Z"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1———２———３———４———５</w:t>
              </w:r>
            </w:ins>
            <w:del w:id="299" w:author="松本涼太" w:date="2019-05-28T12:30:00Z">
              <w:r w:rsidR="00C87C13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全く思わない</w:delText>
              </w:r>
              <w:r w:rsidR="00C87C13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</w:delText>
              </w:r>
              <w:r w:rsidR="00C87C13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 </w:delText>
              </w:r>
              <w:r w:rsidR="00C87C13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　　</w:delText>
              </w:r>
              <w:r w:rsidR="00C87C13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 </w:delText>
              </w:r>
              <w:r w:rsidR="00C87C13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非常に思う</w:delText>
              </w:r>
            </w:del>
          </w:p>
          <w:p w14:paraId="7A1CA399" w14:textId="47294871" w:rsidR="00662D2F" w:rsidRPr="009003B1" w:rsidRDefault="00C87C13" w:rsidP="00C87C13">
            <w:pPr>
              <w:widowControl/>
              <w:spacing w:line="0" w:lineRule="atLeast"/>
              <w:ind w:left="203" w:hanging="203"/>
              <w:jc w:val="center"/>
              <w:rPr>
                <w:rFonts w:ascii="メイリオ" w:eastAsia="メイリオ" w:hAnsi="メイリオ" w:cs="メイリオ"/>
                <w:sz w:val="21"/>
                <w:szCs w:val="18"/>
              </w:rPr>
            </w:pPr>
            <w:del w:id="300" w:author="松本涼太" w:date="2019-05-28T12:30:00Z">
              <w:r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 xml:space="preserve">  </w:delText>
              </w:r>
              <w:r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>1——２——３——４——５</w:delText>
              </w:r>
            </w:del>
          </w:p>
        </w:tc>
      </w:tr>
      <w:tr w:rsidR="00662D2F" w:rsidRPr="009003B1" w14:paraId="767FD3FC" w14:textId="77777777" w:rsidTr="002A5610">
        <w:trPr>
          <w:trHeight w:val="560"/>
        </w:trPr>
        <w:tc>
          <w:tcPr>
            <w:tcW w:w="539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EDF63" w14:textId="56A137FA" w:rsidR="00662D2F" w:rsidRPr="009003B1" w:rsidRDefault="00124F1C">
            <w:pPr>
              <w:pStyle w:val="af"/>
              <w:widowControl/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/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pPrChange w:id="301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6A728C">
              <w:rPr>
                <w:rFonts w:ascii="メイリオ" w:eastAsia="メイリオ" w:hAnsi="メイリオ" w:cs="メイリオ"/>
                <w:b/>
                <w:color w:val="000000"/>
                <w:sz w:val="22"/>
                <w:u w:val="single"/>
                <w:rPrChange w:id="302" w:author="松本涼太" w:date="2019-05-29T20:56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</w:rPr>
                </w:rPrChange>
              </w:rPr>
              <w:t>社会全体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として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はコンビニがあることによ</w:t>
            </w:r>
            <w:ins w:id="303" w:author="Ayako Taniguchi" w:date="2019-05-26T14:41:00Z">
              <w:r w:rsidR="009874F4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t>り</w:t>
              </w:r>
            </w:ins>
            <w:del w:id="304" w:author="Ayako Taniguchi" w:date="2019-05-26T14:41:00Z">
              <w:r w:rsidRPr="009003B1" w:rsidDel="009874F4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delText>っ</w:delText>
              </w:r>
            </w:del>
            <w:del w:id="305" w:author="Ayako Taniguchi" w:date="2019-05-26T14:42:00Z">
              <w:r w:rsidRPr="009003B1" w:rsidDel="009874F4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delText>て</w:delText>
              </w:r>
            </w:del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、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t>いざというときに駆け込めるという防犯面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での</w:t>
            </w:r>
            <w:r w:rsidRPr="00280A3F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306" w:author="Ayako Taniguchi" w:date="2019-05-26T14:45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利益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を得ていると思いますか。</w:t>
            </w:r>
          </w:p>
        </w:tc>
        <w:tc>
          <w:tcPr>
            <w:tcW w:w="51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BF20428" w14:textId="77777777" w:rsidR="00641F6C" w:rsidRPr="009003B1" w:rsidRDefault="00641F6C" w:rsidP="00641F6C">
            <w:pPr>
              <w:spacing w:line="0" w:lineRule="atLeast"/>
              <w:ind w:firstLineChars="50" w:firstLine="105"/>
              <w:rPr>
                <w:ins w:id="307" w:author="松本涼太" w:date="2019-05-28T12:30:00Z"/>
                <w:rFonts w:ascii="メイリオ" w:eastAsia="メイリオ" w:hAnsi="メイリオ" w:cs="メイリオ"/>
                <w:sz w:val="21"/>
                <w:szCs w:val="18"/>
              </w:rPr>
            </w:pPr>
            <w:ins w:id="308" w:author="松本涼太" w:date="2019-05-28T12:30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全く思わない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         </w:t>
              </w:r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非常に思う</w:t>
              </w:r>
            </w:ins>
          </w:p>
          <w:p w14:paraId="4B1DFBDE" w14:textId="5E962F99" w:rsidR="00C87C13" w:rsidRPr="009003B1" w:rsidDel="00641F6C" w:rsidRDefault="00641F6C" w:rsidP="00641F6C">
            <w:pPr>
              <w:spacing w:line="0" w:lineRule="atLeast"/>
              <w:ind w:firstLineChars="300" w:firstLine="630"/>
              <w:rPr>
                <w:del w:id="309" w:author="松本涼太" w:date="2019-05-28T12:30:00Z"/>
                <w:rFonts w:ascii="メイリオ" w:eastAsia="メイリオ" w:hAnsi="メイリオ" w:cs="メイリオ"/>
                <w:sz w:val="21"/>
                <w:szCs w:val="18"/>
              </w:rPr>
            </w:pPr>
            <w:ins w:id="310" w:author="松本涼太" w:date="2019-05-28T12:30:00Z"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1———２———３———４———５</w:t>
              </w:r>
            </w:ins>
            <w:del w:id="311" w:author="松本涼太" w:date="2019-05-28T12:30:00Z">
              <w:r w:rsidR="00C87C13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全く思わない</w:delText>
              </w:r>
              <w:r w:rsidR="00C87C13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</w:delText>
              </w:r>
              <w:r w:rsidR="00C87C13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 </w:delText>
              </w:r>
              <w:r w:rsidR="00C87C13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　　</w:delText>
              </w:r>
              <w:r w:rsidR="00C87C13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 xml:space="preserve"> </w:delText>
              </w:r>
              <w:r w:rsidR="00C87C13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非常に思う</w:delText>
              </w:r>
            </w:del>
          </w:p>
          <w:p w14:paraId="45BCC935" w14:textId="0EFC9BCF" w:rsidR="00662D2F" w:rsidRPr="009003B1" w:rsidRDefault="00C87C13" w:rsidP="00C87C13">
            <w:pPr>
              <w:widowControl/>
              <w:spacing w:line="0" w:lineRule="atLeast"/>
              <w:jc w:val="center"/>
              <w:rPr>
                <w:rFonts w:ascii="メイリオ" w:eastAsia="メイリオ" w:hAnsi="メイリオ" w:cs="メイリオ"/>
                <w:sz w:val="21"/>
                <w:szCs w:val="18"/>
              </w:rPr>
            </w:pPr>
            <w:del w:id="312" w:author="松本涼太" w:date="2019-05-28T12:30:00Z">
              <w:r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 xml:space="preserve">  </w:delText>
              </w:r>
              <w:r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>1——２——３——４——５</w:delText>
              </w:r>
            </w:del>
          </w:p>
        </w:tc>
      </w:tr>
      <w:tr w:rsidR="00662D2F" w:rsidRPr="009003B1" w14:paraId="508D165A" w14:textId="77777777" w:rsidTr="002A5610">
        <w:trPr>
          <w:trHeight w:val="560"/>
        </w:trPr>
        <w:tc>
          <w:tcPr>
            <w:tcW w:w="539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D58B3" w14:textId="77777777" w:rsidR="009874F4" w:rsidRPr="009874F4" w:rsidRDefault="00124F1C">
            <w:pPr>
              <w:pStyle w:val="af"/>
              <w:widowControl/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/>
              <w:rPr>
                <w:ins w:id="313" w:author="Ayako Taniguchi" w:date="2019-05-26T14:42:00Z"/>
                <w:rFonts w:ascii="メイリオ" w:eastAsia="メイリオ" w:hAnsi="メイリオ" w:cs="メイリオ"/>
                <w:b/>
                <w:color w:val="000000"/>
                <w:sz w:val="22"/>
                <w:rPrChange w:id="314" w:author="Ayako Taniguchi" w:date="2019-05-26T14:42:00Z">
                  <w:rPr>
                    <w:ins w:id="315" w:author="Ayako Taniguchi" w:date="2019-05-26T14:42:00Z"/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pPrChange w:id="316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6A728C">
              <w:rPr>
                <w:rFonts w:ascii="メイリオ" w:eastAsia="メイリオ" w:hAnsi="メイリオ" w:cs="メイリオ"/>
                <w:b/>
                <w:color w:val="000000"/>
                <w:sz w:val="22"/>
                <w:u w:val="single"/>
                <w:rPrChange w:id="317" w:author="松本涼太" w:date="2019-05-29T20:57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</w:rPr>
                </w:rPrChange>
              </w:rPr>
              <w:t>あなた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はコンビニがあることによって、</w:t>
            </w:r>
          </w:p>
          <w:p w14:paraId="20F473AB" w14:textId="09708D91" w:rsidR="00662D2F" w:rsidRPr="009003B1" w:rsidRDefault="00124F1C">
            <w:pPr>
              <w:pStyle w:val="af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 w:left="720"/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pPrChange w:id="318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t>道が明るくなることによる防犯面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での</w:t>
            </w:r>
            <w:r w:rsidRPr="00280A3F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319" w:author="Ayako Taniguchi" w:date="2019-05-26T14:45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利益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を得ていると思いますか。</w:t>
            </w:r>
          </w:p>
        </w:tc>
        <w:tc>
          <w:tcPr>
            <w:tcW w:w="51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280BAF3" w14:textId="77777777" w:rsidR="00641F6C" w:rsidRPr="009003B1" w:rsidRDefault="00641F6C" w:rsidP="00641F6C">
            <w:pPr>
              <w:spacing w:line="0" w:lineRule="atLeast"/>
              <w:ind w:firstLineChars="50" w:firstLine="105"/>
              <w:rPr>
                <w:ins w:id="320" w:author="松本涼太" w:date="2019-05-28T12:30:00Z"/>
                <w:rFonts w:ascii="メイリオ" w:eastAsia="メイリオ" w:hAnsi="メイリオ" w:cs="メイリオ"/>
                <w:sz w:val="21"/>
                <w:szCs w:val="18"/>
              </w:rPr>
            </w:pPr>
            <w:ins w:id="321" w:author="松本涼太" w:date="2019-05-28T12:30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全く思わない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         </w:t>
              </w:r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非常に思う</w:t>
              </w:r>
            </w:ins>
          </w:p>
          <w:p w14:paraId="5B949AAB" w14:textId="2F90EBB2" w:rsidR="00C87C13" w:rsidRPr="00641F6C" w:rsidDel="00641F6C" w:rsidRDefault="00641F6C">
            <w:pPr>
              <w:ind w:firstLineChars="250" w:firstLine="525"/>
              <w:rPr>
                <w:del w:id="322" w:author="松本涼太" w:date="2019-05-28T12:30:00Z"/>
                <w:rFonts w:ascii="メイリオ" w:eastAsia="メイリオ" w:hAnsi="メイリオ" w:cs="メイリオ"/>
                <w:sz w:val="21"/>
                <w:szCs w:val="18"/>
                <w:rPrChange w:id="323" w:author="松本涼太" w:date="2019-05-28T12:30:00Z">
                  <w:rPr>
                    <w:del w:id="324" w:author="松本涼太" w:date="2019-05-28T12:30:00Z"/>
                  </w:rPr>
                </w:rPrChange>
              </w:rPr>
              <w:pPrChange w:id="325" w:author="松本涼太" w:date="2019-05-28T12:30:00Z">
                <w:pPr>
                  <w:spacing w:line="0" w:lineRule="atLeast"/>
                  <w:ind w:firstLineChars="300" w:firstLine="720"/>
                </w:pPr>
              </w:pPrChange>
            </w:pPr>
            <w:ins w:id="326" w:author="松本涼太" w:date="2019-05-28T12:30:00Z">
              <w:r w:rsidRPr="00641F6C">
                <w:rPr>
                  <w:rFonts w:ascii="メイリオ" w:eastAsia="メイリオ" w:hAnsi="メイリオ" w:cs="メイリオ"/>
                  <w:sz w:val="21"/>
                  <w:szCs w:val="18"/>
                  <w:rPrChange w:id="327" w:author="松本涼太" w:date="2019-05-28T12:30:00Z">
                    <w:rPr/>
                  </w:rPrChange>
                </w:rPr>
                <w:t>1———２———３———４———５</w:t>
              </w:r>
            </w:ins>
            <w:del w:id="328" w:author="松本涼太" w:date="2019-05-28T12:30:00Z">
              <w:r w:rsidR="00C87C13" w:rsidRPr="00641F6C" w:rsidDel="00641F6C">
                <w:rPr>
                  <w:rFonts w:ascii="メイリオ" w:eastAsia="メイリオ" w:hAnsi="メイリオ" w:cs="メイリオ"/>
                  <w:sz w:val="21"/>
                  <w:szCs w:val="18"/>
                  <w:rPrChange w:id="329" w:author="松本涼太" w:date="2019-05-28T12:30:00Z">
                    <w:rPr/>
                  </w:rPrChange>
                </w:rPr>
                <w:delText>全く思わない</w:delText>
              </w:r>
              <w:r w:rsidR="00C87C13" w:rsidRPr="00641F6C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  <w:rPrChange w:id="330" w:author="松本涼太" w:date="2019-05-28T12:30:00Z">
                    <w:rPr>
                      <w:rFonts w:hint="eastAsia"/>
                    </w:rPr>
                  </w:rPrChange>
                </w:rPr>
                <w:delText xml:space="preserve">　　</w:delText>
              </w:r>
              <w:r w:rsidR="00C87C13" w:rsidRPr="00641F6C" w:rsidDel="00641F6C">
                <w:rPr>
                  <w:rFonts w:ascii="メイリオ" w:eastAsia="メイリオ" w:hAnsi="メイリオ" w:cs="メイリオ"/>
                  <w:sz w:val="21"/>
                  <w:szCs w:val="18"/>
                  <w:rPrChange w:id="331" w:author="松本涼太" w:date="2019-05-28T12:30:00Z">
                    <w:rPr/>
                  </w:rPrChange>
                </w:rPr>
                <w:delText xml:space="preserve"> 　　　   非常に思う</w:delText>
              </w:r>
            </w:del>
          </w:p>
          <w:p w14:paraId="5D062A2E" w14:textId="6DB84D77" w:rsidR="00662D2F" w:rsidRPr="00C87C13" w:rsidRDefault="00C87C13">
            <w:pPr>
              <w:ind w:firstLineChars="250" w:firstLine="600"/>
              <w:pPrChange w:id="332" w:author="松本涼太" w:date="2019-05-28T12:30:00Z">
                <w:pPr>
                  <w:pStyle w:val="af"/>
                  <w:widowControl/>
                  <w:spacing w:line="0" w:lineRule="atLeast"/>
                  <w:ind w:leftChars="0" w:left="720" w:firstLineChars="100" w:firstLine="210"/>
                </w:pPr>
              </w:pPrChange>
            </w:pPr>
            <w:del w:id="333" w:author="松本涼太" w:date="2019-05-28T12:30:00Z">
              <w:r w:rsidDel="00641F6C">
                <w:delText xml:space="preserve">   </w:delText>
              </w:r>
              <w:r w:rsidRPr="009003B1" w:rsidDel="00641F6C">
                <w:rPr>
                  <w:rFonts w:hint="eastAsia"/>
                </w:rPr>
                <w:delText>1——２——３——４——５</w:delText>
              </w:r>
            </w:del>
          </w:p>
        </w:tc>
      </w:tr>
      <w:tr w:rsidR="00662D2F" w:rsidRPr="009003B1" w14:paraId="6152915B" w14:textId="77777777" w:rsidTr="002A5610">
        <w:trPr>
          <w:trHeight w:val="560"/>
        </w:trPr>
        <w:tc>
          <w:tcPr>
            <w:tcW w:w="539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F6D43" w14:textId="371C45AF" w:rsidR="00662D2F" w:rsidRPr="009003B1" w:rsidRDefault="00124F1C">
            <w:pPr>
              <w:pStyle w:val="af"/>
              <w:widowControl/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/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pPrChange w:id="334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6A728C">
              <w:rPr>
                <w:rFonts w:ascii="メイリオ" w:eastAsia="メイリオ" w:hAnsi="メイリオ" w:cs="メイリオ"/>
                <w:b/>
                <w:color w:val="000000"/>
                <w:sz w:val="22"/>
                <w:u w:val="single"/>
                <w:rPrChange w:id="335" w:author="松本涼太" w:date="2019-05-29T20:57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</w:rPr>
                </w:rPrChange>
              </w:rPr>
              <w:t>社会全体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としてはコンビニがあることによ</w:t>
            </w:r>
            <w:ins w:id="336" w:author="Ayako Taniguchi" w:date="2019-05-26T14:42:00Z">
              <w:r w:rsidR="009874F4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t>り</w:t>
              </w:r>
            </w:ins>
            <w:del w:id="337" w:author="Ayako Taniguchi" w:date="2019-05-26T14:42:00Z">
              <w:r w:rsidRPr="009003B1" w:rsidDel="009874F4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delText>って</w:delText>
              </w:r>
            </w:del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t>、道が明るくなることによる防犯面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での</w:t>
            </w:r>
            <w:r w:rsidRPr="00280A3F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338" w:author="Ayako Taniguchi" w:date="2019-05-26T14:45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利益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を得ていると思いますか。</w:t>
            </w:r>
          </w:p>
        </w:tc>
        <w:tc>
          <w:tcPr>
            <w:tcW w:w="51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2D8FCEB" w14:textId="77777777" w:rsidR="00641F6C" w:rsidRPr="009003B1" w:rsidRDefault="00641F6C" w:rsidP="00641F6C">
            <w:pPr>
              <w:spacing w:line="0" w:lineRule="atLeast"/>
              <w:ind w:firstLineChars="50" w:firstLine="105"/>
              <w:rPr>
                <w:ins w:id="339" w:author="松本涼太" w:date="2019-05-28T12:30:00Z"/>
                <w:rFonts w:ascii="メイリオ" w:eastAsia="メイリオ" w:hAnsi="メイリオ" w:cs="メイリオ"/>
                <w:sz w:val="21"/>
                <w:szCs w:val="18"/>
              </w:rPr>
            </w:pPr>
            <w:ins w:id="340" w:author="松本涼太" w:date="2019-05-28T12:30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全く思わない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         </w:t>
              </w:r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非常に思う</w:t>
              </w:r>
            </w:ins>
          </w:p>
          <w:p w14:paraId="0FC2BD2F" w14:textId="696BAD8B" w:rsidR="001C55BF" w:rsidRPr="009003B1" w:rsidDel="00641F6C" w:rsidRDefault="00641F6C">
            <w:pPr>
              <w:spacing w:line="0" w:lineRule="atLeast"/>
              <w:ind w:firstLineChars="300" w:firstLine="630"/>
              <w:rPr>
                <w:del w:id="341" w:author="松本涼太" w:date="2019-05-28T12:30:00Z"/>
                <w:rFonts w:ascii="メイリオ" w:eastAsia="メイリオ" w:hAnsi="メイリオ" w:cs="メイリオ"/>
                <w:sz w:val="21"/>
                <w:szCs w:val="18"/>
              </w:rPr>
            </w:pPr>
            <w:ins w:id="342" w:author="松本涼太" w:date="2019-05-28T12:30:00Z"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1———２———３———４———５</w:t>
              </w:r>
            </w:ins>
            <w:del w:id="343" w:author="松本涼太" w:date="2019-05-28T12:30:00Z">
              <w:r w:rsidR="001C55BF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全く思わない</w:delText>
              </w:r>
              <w:r w:rsidR="001C55BF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</w:delText>
              </w:r>
              <w:r w:rsidR="001C55BF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 </w:delText>
              </w:r>
              <w:r w:rsidR="001C55BF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　</w:delText>
              </w:r>
              <w:r w:rsidR="00C87C13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 </w:delText>
              </w:r>
              <w:r w:rsidR="00C87C13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 xml:space="preserve">  </w:delText>
              </w:r>
              <w:r w:rsidR="001C55BF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非常に思う</w:delText>
              </w:r>
            </w:del>
          </w:p>
          <w:p w14:paraId="322F72C4" w14:textId="5BCC9766" w:rsidR="00662D2F" w:rsidRPr="009003B1" w:rsidRDefault="001C55BF">
            <w:pPr>
              <w:widowControl/>
              <w:spacing w:line="0" w:lineRule="atLeast"/>
              <w:ind w:firstLineChars="300" w:firstLine="630"/>
              <w:rPr>
                <w:rFonts w:ascii="メイリオ" w:eastAsia="メイリオ" w:hAnsi="メイリオ" w:cs="メイリオ"/>
                <w:sz w:val="21"/>
                <w:szCs w:val="18"/>
              </w:rPr>
              <w:pPrChange w:id="344" w:author="松本涼太" w:date="2019-05-28T12:30:00Z">
                <w:pPr>
                  <w:widowControl/>
                  <w:spacing w:line="0" w:lineRule="atLeast"/>
                  <w:ind w:firstLineChars="500" w:firstLine="1050"/>
                </w:pPr>
              </w:pPrChange>
            </w:pPr>
            <w:del w:id="345" w:author="松本涼太" w:date="2019-05-28T12:30:00Z">
              <w:r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 xml:space="preserve">  </w:delText>
              </w:r>
              <w:r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>1——２——３——４——５</w:delText>
              </w:r>
            </w:del>
          </w:p>
        </w:tc>
      </w:tr>
      <w:tr w:rsidR="00662D2F" w:rsidRPr="009003B1" w14:paraId="27E212F7" w14:textId="77777777" w:rsidTr="002A5610">
        <w:trPr>
          <w:trHeight w:val="560"/>
        </w:trPr>
        <w:tc>
          <w:tcPr>
            <w:tcW w:w="539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A173A" w14:textId="77777777" w:rsidR="009874F4" w:rsidRPr="009874F4" w:rsidRDefault="00124F1C">
            <w:pPr>
              <w:pStyle w:val="af"/>
              <w:widowControl/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/>
              <w:rPr>
                <w:ins w:id="346" w:author="Ayako Taniguchi" w:date="2019-05-26T14:42:00Z"/>
                <w:rFonts w:ascii="メイリオ" w:eastAsia="メイリオ" w:hAnsi="メイリオ" w:cs="メイリオ"/>
                <w:b/>
                <w:color w:val="000000"/>
                <w:sz w:val="22"/>
                <w:rPrChange w:id="347" w:author="Ayako Taniguchi" w:date="2019-05-26T14:42:00Z">
                  <w:rPr>
                    <w:ins w:id="348" w:author="Ayako Taniguchi" w:date="2019-05-26T14:42:00Z"/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pPrChange w:id="349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6A728C">
              <w:rPr>
                <w:rFonts w:ascii="メイリオ" w:eastAsia="メイリオ" w:hAnsi="メイリオ" w:cs="メイリオ"/>
                <w:b/>
                <w:color w:val="000000"/>
                <w:sz w:val="22"/>
                <w:u w:val="single"/>
                <w:rPrChange w:id="350" w:author="松本涼太" w:date="2019-05-29T20:57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</w:rPr>
                </w:rPrChange>
              </w:rPr>
              <w:t>あなた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はコンビニがあることによって、</w:t>
            </w:r>
          </w:p>
          <w:p w14:paraId="379F4D31" w14:textId="6249DEF0" w:rsidR="00662D2F" w:rsidRPr="009003B1" w:rsidRDefault="00124F1C">
            <w:pPr>
              <w:pStyle w:val="af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 w:left="720"/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pPrChange w:id="351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t>不法駐車・駐輪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に対して</w:t>
            </w:r>
            <w:r w:rsidRPr="009874F4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352" w:author="Ayako Taniguchi" w:date="2019-05-26T14:42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不利益</w:t>
            </w:r>
            <w:r w:rsidRPr="00280A3F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を被っている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と思いますか。</w:t>
            </w:r>
          </w:p>
        </w:tc>
        <w:tc>
          <w:tcPr>
            <w:tcW w:w="51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CB7F4D5" w14:textId="77777777" w:rsidR="00641F6C" w:rsidRPr="009003B1" w:rsidRDefault="00641F6C" w:rsidP="00641F6C">
            <w:pPr>
              <w:spacing w:line="0" w:lineRule="atLeast"/>
              <w:ind w:firstLineChars="50" w:firstLine="105"/>
              <w:rPr>
                <w:ins w:id="353" w:author="松本涼太" w:date="2019-05-28T12:30:00Z"/>
                <w:rFonts w:ascii="メイリオ" w:eastAsia="メイリオ" w:hAnsi="メイリオ" w:cs="メイリオ"/>
                <w:sz w:val="21"/>
                <w:szCs w:val="18"/>
              </w:rPr>
            </w:pPr>
            <w:ins w:id="354" w:author="松本涼太" w:date="2019-05-28T12:30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全く思わない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         </w:t>
              </w:r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非常に思う</w:t>
              </w:r>
            </w:ins>
          </w:p>
          <w:p w14:paraId="4028B1F2" w14:textId="58386266" w:rsidR="001C55BF" w:rsidRPr="009003B1" w:rsidDel="00641F6C" w:rsidRDefault="00641F6C">
            <w:pPr>
              <w:spacing w:line="0" w:lineRule="atLeast"/>
              <w:ind w:firstLineChars="300" w:firstLine="630"/>
              <w:rPr>
                <w:del w:id="355" w:author="松本涼太" w:date="2019-05-28T12:29:00Z"/>
                <w:rFonts w:ascii="メイリオ" w:eastAsia="メイリオ" w:hAnsi="メイリオ" w:cs="メイリオ"/>
                <w:sz w:val="21"/>
                <w:szCs w:val="18"/>
              </w:rPr>
            </w:pPr>
            <w:ins w:id="356" w:author="松本涼太" w:date="2019-05-28T12:30:00Z"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1———２———３———４———５</w:t>
              </w:r>
            </w:ins>
            <w:del w:id="357" w:author="松本涼太" w:date="2019-05-28T12:30:00Z">
              <w:r w:rsidR="001C55BF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全</w:delText>
              </w:r>
            </w:del>
            <w:del w:id="358" w:author="松本涼太" w:date="2019-05-28T12:29:00Z">
              <w:r w:rsidR="001C55BF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く思わない</w:delText>
              </w:r>
              <w:r w:rsidR="001C55BF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</w:delText>
              </w:r>
              <w:r w:rsidR="001C55BF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 </w:delText>
              </w:r>
              <w:r w:rsidR="001C55BF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　　</w:delText>
              </w:r>
              <w:r w:rsidR="001C55BF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非常に思う</w:delText>
              </w:r>
            </w:del>
          </w:p>
          <w:p w14:paraId="75611150" w14:textId="421006E5" w:rsidR="00662D2F" w:rsidRPr="009003B1" w:rsidRDefault="001C55BF">
            <w:pPr>
              <w:spacing w:line="0" w:lineRule="atLeast"/>
              <w:ind w:firstLineChars="300" w:firstLine="630"/>
              <w:rPr>
                <w:rFonts w:ascii="メイリオ" w:eastAsia="メイリオ" w:hAnsi="メイリオ" w:cs="メイリオ"/>
                <w:sz w:val="21"/>
                <w:szCs w:val="18"/>
              </w:rPr>
              <w:pPrChange w:id="359" w:author="松本涼太" w:date="2019-05-28T12:29:00Z">
                <w:pPr>
                  <w:pStyle w:val="af"/>
                  <w:widowControl/>
                  <w:spacing w:line="0" w:lineRule="atLeast"/>
                  <w:ind w:leftChars="0" w:left="720" w:firstLineChars="150" w:firstLine="315"/>
                </w:pPr>
              </w:pPrChange>
            </w:pPr>
            <w:del w:id="360" w:author="松本涼太" w:date="2019-05-28T12:29:00Z">
              <w:r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 xml:space="preserve">  </w:delText>
              </w:r>
              <w:r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>1——２——３——４——５</w:delText>
              </w:r>
            </w:del>
          </w:p>
        </w:tc>
      </w:tr>
      <w:tr w:rsidR="00757C46" w:rsidRPr="009003B1" w14:paraId="34524334" w14:textId="77777777" w:rsidTr="002A5610">
        <w:trPr>
          <w:trHeight w:val="560"/>
        </w:trPr>
        <w:tc>
          <w:tcPr>
            <w:tcW w:w="539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65E4098" w14:textId="38C11EAC" w:rsidR="00757C46" w:rsidRPr="009003B1" w:rsidRDefault="00757C46">
            <w:pPr>
              <w:pStyle w:val="af"/>
              <w:widowControl/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361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6A728C">
              <w:rPr>
                <w:rFonts w:ascii="メイリオ" w:eastAsia="メイリオ" w:hAnsi="メイリオ" w:cs="メイリオ" w:hint="eastAsia"/>
                <w:b/>
                <w:color w:val="000000"/>
                <w:sz w:val="22"/>
                <w:u w:val="single"/>
                <w:rPrChange w:id="362" w:author="松本涼太" w:date="2019-05-29T20:57:00Z">
                  <w:rPr>
                    <w:rFonts w:ascii="メイリオ" w:eastAsia="メイリオ" w:hAnsi="メイリオ" w:cs="メイリオ" w:hint="eastAsia"/>
                    <w:b/>
                    <w:color w:val="000000"/>
                    <w:sz w:val="22"/>
                  </w:rPr>
                </w:rPrChange>
              </w:rPr>
              <w:t>社会全体</w:t>
            </w:r>
            <w:r w:rsidR="00534CEC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として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はコンビニがあることによ</w:t>
            </w:r>
            <w:ins w:id="363" w:author="Ayako Taniguchi" w:date="2019-05-26T14:42:00Z">
              <w:r w:rsidR="009874F4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t>り</w:t>
              </w:r>
            </w:ins>
            <w:del w:id="364" w:author="Ayako Taniguchi" w:date="2019-05-26T14:42:00Z">
              <w:r w:rsidRPr="009003B1" w:rsidDel="009874F4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delText>って</w:delText>
              </w:r>
            </w:del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、</w:t>
            </w: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t>不法駐車・駐輪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に対して</w:t>
            </w:r>
            <w:r w:rsidRPr="009874F4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365" w:author="Ayako Taniguchi" w:date="2019-05-26T14:42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不利益</w:t>
            </w:r>
            <w:r w:rsidRPr="00280A3F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を被っている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と思いますか。</w:t>
            </w:r>
          </w:p>
        </w:tc>
        <w:tc>
          <w:tcPr>
            <w:tcW w:w="51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0DA74E3" w14:textId="77777777" w:rsidR="00641F6C" w:rsidRPr="009003B1" w:rsidRDefault="00641F6C" w:rsidP="00641F6C">
            <w:pPr>
              <w:spacing w:line="0" w:lineRule="atLeast"/>
              <w:ind w:firstLineChars="50" w:firstLine="105"/>
              <w:rPr>
                <w:ins w:id="366" w:author="松本涼太" w:date="2019-05-28T12:29:00Z"/>
                <w:rFonts w:ascii="メイリオ" w:eastAsia="メイリオ" w:hAnsi="メイリオ" w:cs="メイリオ"/>
                <w:sz w:val="21"/>
                <w:szCs w:val="18"/>
              </w:rPr>
            </w:pPr>
            <w:ins w:id="367" w:author="松本涼太" w:date="2019-05-28T12:29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全く思わない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         </w:t>
              </w:r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非常に思う</w:t>
              </w:r>
            </w:ins>
          </w:p>
          <w:p w14:paraId="1FD1A86D" w14:textId="47C2FEDB" w:rsidR="001C55BF" w:rsidRPr="009003B1" w:rsidDel="00641F6C" w:rsidRDefault="00641F6C">
            <w:pPr>
              <w:spacing w:line="0" w:lineRule="atLeast"/>
              <w:ind w:left="720"/>
              <w:rPr>
                <w:del w:id="368" w:author="松本涼太" w:date="2019-05-28T12:29:00Z"/>
                <w:rFonts w:ascii="メイリオ" w:eastAsia="メイリオ" w:hAnsi="メイリオ" w:cs="メイリオ"/>
                <w:sz w:val="21"/>
                <w:szCs w:val="18"/>
              </w:rPr>
              <w:pPrChange w:id="369" w:author="松本涼太" w:date="2019-05-28T12:30:00Z">
                <w:pPr>
                  <w:spacing w:line="0" w:lineRule="atLeast"/>
                  <w:ind w:firstLineChars="250" w:firstLine="525"/>
                </w:pPr>
              </w:pPrChange>
            </w:pPr>
            <w:ins w:id="370" w:author="松本涼太" w:date="2019-05-28T12:29:00Z"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1———２———３———４———５</w:t>
              </w:r>
            </w:ins>
            <w:del w:id="371" w:author="松本涼太" w:date="2019-05-28T12:29:00Z">
              <w:r w:rsidR="001C55BF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全く思わない</w:delText>
              </w:r>
              <w:r w:rsidR="001C55BF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</w:delText>
              </w:r>
              <w:r w:rsidR="001C55BF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 </w:delText>
              </w:r>
              <w:r w:rsidR="001C55BF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　　</w:delText>
              </w:r>
              <w:r w:rsidR="001C55BF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非常に思う</w:delText>
              </w:r>
            </w:del>
          </w:p>
          <w:p w14:paraId="08E0D4D9" w14:textId="2D7D094C" w:rsidR="00757C46" w:rsidRPr="009003B1" w:rsidRDefault="001C55BF">
            <w:pPr>
              <w:pStyle w:val="af"/>
              <w:widowControl/>
              <w:spacing w:line="0" w:lineRule="atLeast"/>
              <w:ind w:leftChars="0" w:left="720"/>
              <w:rPr>
                <w:rFonts w:ascii="メイリオ" w:eastAsia="メイリオ" w:hAnsi="メイリオ" w:cs="メイリオ"/>
                <w:sz w:val="21"/>
                <w:szCs w:val="18"/>
              </w:rPr>
              <w:pPrChange w:id="372" w:author="松本涼太" w:date="2019-05-28T12:30:00Z">
                <w:pPr>
                  <w:pStyle w:val="af"/>
                  <w:widowControl/>
                  <w:spacing w:line="0" w:lineRule="atLeast"/>
                  <w:ind w:leftChars="0" w:left="720" w:firstLineChars="100" w:firstLine="210"/>
                </w:pPr>
              </w:pPrChange>
            </w:pPr>
            <w:del w:id="373" w:author="松本涼太" w:date="2019-05-28T12:29:00Z">
              <w:r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 xml:space="preserve">  </w:delText>
              </w:r>
              <w:r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>1——２——３——４——５</w:delText>
              </w:r>
            </w:del>
          </w:p>
        </w:tc>
      </w:tr>
      <w:tr w:rsidR="00757C46" w:rsidRPr="009003B1" w14:paraId="52F3BFDE" w14:textId="77777777" w:rsidTr="002A5610">
        <w:trPr>
          <w:trHeight w:val="560"/>
        </w:trPr>
        <w:tc>
          <w:tcPr>
            <w:tcW w:w="539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3C278C2" w14:textId="77777777" w:rsidR="009874F4" w:rsidRDefault="00757C46">
            <w:pPr>
              <w:pStyle w:val="af"/>
              <w:widowControl/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/>
              <w:rPr>
                <w:ins w:id="374" w:author="Ayako Taniguchi" w:date="2019-05-26T14:42:00Z"/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375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6A728C">
              <w:rPr>
                <w:rFonts w:ascii="メイリオ" w:eastAsia="メイリオ" w:hAnsi="メイリオ" w:cs="メイリオ"/>
                <w:b/>
                <w:color w:val="000000"/>
                <w:sz w:val="22"/>
                <w:u w:val="single"/>
                <w:rPrChange w:id="376" w:author="松本涼太" w:date="2019-05-29T20:57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</w:rPr>
                </w:rPrChange>
              </w:rPr>
              <w:t>あなた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はコンビニがあることによって、</w:t>
            </w:r>
          </w:p>
          <w:p w14:paraId="26FE4C99" w14:textId="369FA73C" w:rsidR="00757C46" w:rsidRPr="009003B1" w:rsidRDefault="00757C46">
            <w:pPr>
              <w:pStyle w:val="af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 w:left="72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377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9874F4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378" w:author="Ayako Taniguchi" w:date="2019-05-26T14:43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周辺環境に</w:t>
            </w:r>
            <w:r w:rsidRPr="009874F4">
              <w:rPr>
                <w:rFonts w:ascii="メイリオ" w:eastAsia="メイリオ" w:hAnsi="メイリオ" w:cs="メイリオ"/>
                <w:b/>
                <w:color w:val="000000"/>
                <w:szCs w:val="18"/>
                <w:rPrChange w:id="379" w:author="Ayako Taniguchi" w:date="2019-05-26T14:43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  <w:szCs w:val="18"/>
                  </w:rPr>
                </w:rPrChange>
              </w:rPr>
              <w:t>良い</w:t>
            </w:r>
            <w:r w:rsidRPr="009874F4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380" w:author="Ayako Taniguchi" w:date="2019-05-26T14:43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影響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があると思いますか。</w:t>
            </w:r>
          </w:p>
        </w:tc>
        <w:tc>
          <w:tcPr>
            <w:tcW w:w="51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93B00CC" w14:textId="77777777" w:rsidR="00641F6C" w:rsidRPr="009003B1" w:rsidRDefault="00641F6C" w:rsidP="00641F6C">
            <w:pPr>
              <w:spacing w:line="0" w:lineRule="atLeast"/>
              <w:ind w:firstLineChars="50" w:firstLine="105"/>
              <w:rPr>
                <w:ins w:id="381" w:author="松本涼太" w:date="2019-05-28T12:29:00Z"/>
                <w:rFonts w:ascii="メイリオ" w:eastAsia="メイリオ" w:hAnsi="メイリオ" w:cs="メイリオ"/>
                <w:sz w:val="21"/>
                <w:szCs w:val="18"/>
              </w:rPr>
            </w:pPr>
            <w:ins w:id="382" w:author="松本涼太" w:date="2019-05-28T12:29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全く思わない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         </w:t>
              </w:r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非常に思う</w:t>
              </w:r>
            </w:ins>
          </w:p>
          <w:p w14:paraId="7BC926C8" w14:textId="679A7CCE" w:rsidR="001C55BF" w:rsidRPr="009003B1" w:rsidDel="00641F6C" w:rsidRDefault="00641F6C">
            <w:pPr>
              <w:spacing w:line="0" w:lineRule="atLeast"/>
              <w:ind w:left="720"/>
              <w:rPr>
                <w:del w:id="383" w:author="松本涼太" w:date="2019-05-28T12:29:00Z"/>
                <w:rFonts w:ascii="メイリオ" w:eastAsia="メイリオ" w:hAnsi="メイリオ" w:cs="メイリオ"/>
                <w:sz w:val="21"/>
                <w:szCs w:val="18"/>
              </w:rPr>
              <w:pPrChange w:id="384" w:author="松本涼太" w:date="2019-05-28T12:30:00Z">
                <w:pPr>
                  <w:spacing w:line="0" w:lineRule="atLeast"/>
                  <w:ind w:firstLineChars="250" w:firstLine="525"/>
                </w:pPr>
              </w:pPrChange>
            </w:pPr>
            <w:ins w:id="385" w:author="松本涼太" w:date="2019-05-28T12:29:00Z"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1———２———３———４———５</w:t>
              </w:r>
            </w:ins>
            <w:del w:id="386" w:author="松本涼太" w:date="2019-05-28T12:29:00Z">
              <w:r w:rsidR="001C55BF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全く思わない</w:delText>
              </w:r>
              <w:r w:rsidR="001C55BF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</w:delText>
              </w:r>
              <w:r w:rsidR="001C55BF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 </w:delText>
              </w:r>
              <w:r w:rsidR="001C55BF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　　</w:delText>
              </w:r>
              <w:r w:rsidR="001C55BF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非常に思う</w:delText>
              </w:r>
            </w:del>
          </w:p>
          <w:p w14:paraId="04CD4C46" w14:textId="06DA2145" w:rsidR="00757C46" w:rsidRPr="009003B1" w:rsidRDefault="001C55BF">
            <w:pPr>
              <w:pStyle w:val="af"/>
              <w:widowControl/>
              <w:spacing w:line="0" w:lineRule="atLeast"/>
              <w:ind w:leftChars="0" w:left="720"/>
              <w:rPr>
                <w:rFonts w:ascii="メイリオ" w:eastAsia="メイリオ" w:hAnsi="メイリオ" w:cs="メイリオ"/>
                <w:sz w:val="21"/>
                <w:szCs w:val="18"/>
              </w:rPr>
              <w:pPrChange w:id="387" w:author="松本涼太" w:date="2019-05-28T12:30:00Z">
                <w:pPr>
                  <w:pStyle w:val="af"/>
                  <w:widowControl/>
                  <w:spacing w:line="0" w:lineRule="atLeast"/>
                  <w:ind w:leftChars="0" w:left="720" w:firstLineChars="100" w:firstLine="210"/>
                </w:pPr>
              </w:pPrChange>
            </w:pPr>
            <w:del w:id="388" w:author="松本涼太" w:date="2019-05-28T12:29:00Z">
              <w:r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 xml:space="preserve">  </w:delText>
              </w:r>
              <w:r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>1——２——３——４——５</w:delText>
              </w:r>
            </w:del>
          </w:p>
        </w:tc>
      </w:tr>
      <w:tr w:rsidR="00757C46" w:rsidRPr="009003B1" w14:paraId="725EF8EC" w14:textId="77777777" w:rsidTr="006A728C">
        <w:tblPrEx>
          <w:tblW w:w="10497" w:type="dxa"/>
          <w:tblInd w:w="-1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400" w:firstRow="0" w:lastRow="0" w:firstColumn="0" w:lastColumn="0" w:noHBand="0" w:noVBand="1"/>
          <w:tblPrExChange w:id="389" w:author="松本涼太" w:date="2019-05-29T20:56:00Z">
            <w:tblPrEx>
              <w:tblW w:w="10497" w:type="dxa"/>
              <w:tblInd w:w="-1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Ex>
          </w:tblPrExChange>
        </w:tblPrEx>
        <w:trPr>
          <w:trHeight w:val="1069"/>
          <w:trPrChange w:id="390" w:author="松本涼太" w:date="2019-05-29T20:56:00Z">
            <w:trPr>
              <w:gridBefore w:val="1"/>
              <w:gridAfter w:val="0"/>
              <w:trHeight w:val="560"/>
            </w:trPr>
          </w:trPrChange>
        </w:trPr>
        <w:tc>
          <w:tcPr>
            <w:tcW w:w="539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  <w:tcPrChange w:id="391" w:author="松本涼太" w:date="2019-05-29T20:56:00Z">
              <w:tcPr>
                <w:tcW w:w="5397" w:type="dxa"/>
                <w:gridSpan w:val="3"/>
                <w:tcBorders>
                  <w:top w:val="single" w:sz="4" w:space="0" w:color="000000"/>
                  <w:bottom w:val="single" w:sz="4" w:space="0" w:color="000000"/>
                </w:tcBorders>
                <w:shd w:val="clear" w:color="auto" w:fill="FFFFFF" w:themeFill="background1"/>
                <w:vAlign w:val="center"/>
              </w:tcPr>
            </w:tcPrChange>
          </w:tcPr>
          <w:p w14:paraId="6C148874" w14:textId="52E3CD37" w:rsidR="00757C46" w:rsidRPr="009003B1" w:rsidRDefault="00757C46">
            <w:pPr>
              <w:pStyle w:val="af"/>
              <w:widowControl/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392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6A728C">
              <w:rPr>
                <w:rFonts w:ascii="メイリオ" w:eastAsia="メイリオ" w:hAnsi="メイリオ" w:cs="メイリオ"/>
                <w:b/>
                <w:color w:val="000000"/>
                <w:sz w:val="22"/>
                <w:u w:val="single"/>
                <w:rPrChange w:id="393" w:author="松本涼太" w:date="2019-05-29T20:57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</w:rPr>
                </w:rPrChange>
              </w:rPr>
              <w:t>社会全体</w:t>
            </w:r>
            <w:r w:rsidR="00534CEC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として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はコンビニがあることによ</w:t>
            </w:r>
            <w:ins w:id="394" w:author="Ayako Taniguchi" w:date="2019-05-26T14:42:00Z">
              <w:r w:rsidR="009874F4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t>り</w:t>
              </w:r>
            </w:ins>
            <w:del w:id="395" w:author="Ayako Taniguchi" w:date="2019-05-26T14:42:00Z">
              <w:r w:rsidRPr="009003B1" w:rsidDel="009874F4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delText>っ</w:delText>
              </w:r>
            </w:del>
            <w:del w:id="396" w:author="Ayako Taniguchi" w:date="2019-05-26T14:43:00Z">
              <w:r w:rsidRPr="009003B1" w:rsidDel="009874F4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delText>て</w:delText>
              </w:r>
            </w:del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、</w:t>
            </w:r>
            <w:r w:rsidRPr="009874F4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397" w:author="Ayako Taniguchi" w:date="2019-05-26T14:43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周辺環境に</w:t>
            </w:r>
            <w:r w:rsidRPr="009874F4">
              <w:rPr>
                <w:rFonts w:ascii="メイリオ" w:eastAsia="メイリオ" w:hAnsi="メイリオ" w:cs="メイリオ"/>
                <w:b/>
                <w:color w:val="000000"/>
                <w:szCs w:val="18"/>
                <w:rPrChange w:id="398" w:author="Ayako Taniguchi" w:date="2019-05-26T14:43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  <w:szCs w:val="18"/>
                  </w:rPr>
                </w:rPrChange>
              </w:rPr>
              <w:t>良い</w:t>
            </w:r>
            <w:r w:rsidRPr="009874F4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399" w:author="Ayako Taniguchi" w:date="2019-05-26T14:43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影響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があると思いますか。</w:t>
            </w:r>
          </w:p>
        </w:tc>
        <w:tc>
          <w:tcPr>
            <w:tcW w:w="5100" w:type="dxa"/>
            <w:tcBorders>
              <w:top w:val="single" w:sz="4" w:space="0" w:color="000000"/>
              <w:bottom w:val="single" w:sz="4" w:space="0" w:color="000000"/>
            </w:tcBorders>
            <w:vAlign w:val="center"/>
            <w:tcPrChange w:id="400" w:author="松本涼太" w:date="2019-05-29T20:56:00Z">
              <w:tcPr>
                <w:tcW w:w="5100" w:type="dxa"/>
                <w:gridSpan w:val="3"/>
                <w:tcBorders>
                  <w:top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6741496C" w14:textId="77777777" w:rsidR="00641F6C" w:rsidRPr="009003B1" w:rsidRDefault="00641F6C" w:rsidP="00641F6C">
            <w:pPr>
              <w:spacing w:line="0" w:lineRule="atLeast"/>
              <w:ind w:firstLineChars="50" w:firstLine="105"/>
              <w:rPr>
                <w:ins w:id="401" w:author="松本涼太" w:date="2019-05-28T12:29:00Z"/>
                <w:rFonts w:ascii="メイリオ" w:eastAsia="メイリオ" w:hAnsi="メイリオ" w:cs="メイリオ"/>
                <w:sz w:val="21"/>
                <w:szCs w:val="18"/>
              </w:rPr>
            </w:pPr>
            <w:ins w:id="402" w:author="松本涼太" w:date="2019-05-28T12:29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全く思わない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         </w:t>
              </w:r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非常に思う</w:t>
              </w:r>
            </w:ins>
          </w:p>
          <w:p w14:paraId="5E78256E" w14:textId="4EAAB4BC" w:rsidR="001C55BF" w:rsidRPr="009003B1" w:rsidDel="00641F6C" w:rsidRDefault="00641F6C">
            <w:pPr>
              <w:spacing w:line="0" w:lineRule="atLeast"/>
              <w:ind w:left="720"/>
              <w:rPr>
                <w:del w:id="403" w:author="松本涼太" w:date="2019-05-28T12:29:00Z"/>
                <w:rFonts w:ascii="メイリオ" w:eastAsia="メイリオ" w:hAnsi="メイリオ" w:cs="メイリオ"/>
                <w:sz w:val="21"/>
                <w:szCs w:val="18"/>
              </w:rPr>
              <w:pPrChange w:id="404" w:author="松本涼太" w:date="2019-05-28T12:29:00Z">
                <w:pPr>
                  <w:spacing w:line="0" w:lineRule="atLeast"/>
                  <w:ind w:firstLineChars="250" w:firstLine="525"/>
                </w:pPr>
              </w:pPrChange>
            </w:pPr>
            <w:ins w:id="405" w:author="松本涼太" w:date="2019-05-28T12:29:00Z"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1———２———３———４———５</w:t>
              </w:r>
            </w:ins>
            <w:del w:id="406" w:author="松本涼太" w:date="2019-05-28T12:29:00Z">
              <w:r w:rsidR="001C55BF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全く思わない</w:delText>
              </w:r>
              <w:r w:rsidR="001C55BF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</w:delText>
              </w:r>
              <w:r w:rsidR="001C55BF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 </w:delText>
              </w:r>
              <w:r w:rsidR="001C55BF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　　</w:delText>
              </w:r>
              <w:r w:rsidR="001C55BF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非常に思う</w:delText>
              </w:r>
            </w:del>
          </w:p>
          <w:p w14:paraId="6AC3BE0D" w14:textId="6CDCA20A" w:rsidR="00757C46" w:rsidRPr="009003B1" w:rsidRDefault="001C55BF">
            <w:pPr>
              <w:pStyle w:val="af"/>
              <w:widowControl/>
              <w:spacing w:line="0" w:lineRule="atLeast"/>
              <w:ind w:leftChars="0" w:left="720"/>
              <w:rPr>
                <w:rFonts w:ascii="メイリオ" w:eastAsia="メイリオ" w:hAnsi="メイリオ" w:cs="メイリオ"/>
                <w:sz w:val="21"/>
                <w:szCs w:val="18"/>
              </w:rPr>
              <w:pPrChange w:id="407" w:author="松本涼太" w:date="2019-05-28T12:29:00Z">
                <w:pPr>
                  <w:pStyle w:val="af"/>
                  <w:widowControl/>
                  <w:spacing w:line="0" w:lineRule="atLeast"/>
                  <w:ind w:leftChars="0" w:left="720" w:firstLineChars="100" w:firstLine="210"/>
                </w:pPr>
              </w:pPrChange>
            </w:pPr>
            <w:del w:id="408" w:author="松本涼太" w:date="2019-05-28T12:29:00Z">
              <w:r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 xml:space="preserve">  </w:delText>
              </w:r>
              <w:r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>1——２——３——４——５</w:delText>
              </w:r>
            </w:del>
          </w:p>
        </w:tc>
      </w:tr>
      <w:tr w:rsidR="00757C46" w:rsidRPr="009003B1" w14:paraId="0BDDFFF9" w14:textId="77777777" w:rsidTr="002D5E91">
        <w:tblPrEx>
          <w:tblW w:w="10497" w:type="dxa"/>
          <w:tblInd w:w="-1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400" w:firstRow="0" w:lastRow="0" w:firstColumn="0" w:lastColumn="0" w:noHBand="0" w:noVBand="1"/>
          <w:tblPrExChange w:id="409" w:author="松本涼太" w:date="2019-05-28T13:01:00Z">
            <w:tblPrEx>
              <w:tblW w:w="10497" w:type="dxa"/>
              <w:tblInd w:w="-1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Ex>
          </w:tblPrExChange>
        </w:tblPrEx>
        <w:trPr>
          <w:trHeight w:val="1095"/>
          <w:trPrChange w:id="410" w:author="松本涼太" w:date="2019-05-28T13:01:00Z">
            <w:trPr>
              <w:gridBefore w:val="2"/>
              <w:trHeight w:val="560"/>
            </w:trPr>
          </w:trPrChange>
        </w:trPr>
        <w:tc>
          <w:tcPr>
            <w:tcW w:w="539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  <w:tcPrChange w:id="411" w:author="松本涼太" w:date="2019-05-28T13:01:00Z">
              <w:tcPr>
                <w:tcW w:w="5397" w:type="dxa"/>
                <w:gridSpan w:val="3"/>
                <w:tcBorders>
                  <w:top w:val="single" w:sz="4" w:space="0" w:color="000000"/>
                  <w:bottom w:val="single" w:sz="4" w:space="0" w:color="000000"/>
                </w:tcBorders>
                <w:shd w:val="clear" w:color="auto" w:fill="FFFFFF" w:themeFill="background1"/>
                <w:vAlign w:val="center"/>
              </w:tcPr>
            </w:tcPrChange>
          </w:tcPr>
          <w:p w14:paraId="0844A14F" w14:textId="77777777" w:rsidR="009874F4" w:rsidRDefault="00757C46">
            <w:pPr>
              <w:pStyle w:val="af"/>
              <w:widowControl/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/>
              <w:rPr>
                <w:ins w:id="412" w:author="Ayako Taniguchi" w:date="2019-05-26T14:43:00Z"/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413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6A728C">
              <w:rPr>
                <w:rFonts w:ascii="メイリオ" w:eastAsia="メイリオ" w:hAnsi="メイリオ" w:cs="メイリオ"/>
                <w:b/>
                <w:color w:val="000000"/>
                <w:sz w:val="22"/>
                <w:u w:val="single"/>
                <w:rPrChange w:id="414" w:author="松本涼太" w:date="2019-05-29T20:57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</w:rPr>
                </w:rPrChange>
              </w:rPr>
              <w:t>あなた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はコンビニがあることによって、</w:t>
            </w:r>
          </w:p>
          <w:p w14:paraId="40806DC5" w14:textId="4BECFD82" w:rsidR="00757C46" w:rsidRPr="009003B1" w:rsidRDefault="00757C46">
            <w:pPr>
              <w:pStyle w:val="af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0" w:left="72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415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 w:hanging="720"/>
                </w:pPr>
              </w:pPrChange>
            </w:pPr>
            <w:r w:rsidRPr="009874F4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416" w:author="Ayako Taniguchi" w:date="2019-05-26T14:43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周辺環境に</w:t>
            </w:r>
            <w:r w:rsidRPr="009874F4">
              <w:rPr>
                <w:rFonts w:ascii="メイリオ" w:eastAsia="メイリオ" w:hAnsi="メイリオ" w:cs="メイリオ"/>
                <w:b/>
                <w:color w:val="000000"/>
                <w:szCs w:val="18"/>
                <w:rPrChange w:id="417" w:author="Ayako Taniguchi" w:date="2019-05-26T14:44:00Z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  <w:szCs w:val="18"/>
                  </w:rPr>
                </w:rPrChange>
              </w:rPr>
              <w:t>悪い</w:t>
            </w:r>
            <w:r w:rsidRPr="009874F4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418" w:author="Ayako Taniguchi" w:date="2019-05-26T14:43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影響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があると思いますか。</w:t>
            </w:r>
          </w:p>
        </w:tc>
        <w:tc>
          <w:tcPr>
            <w:tcW w:w="5100" w:type="dxa"/>
            <w:tcBorders>
              <w:top w:val="single" w:sz="4" w:space="0" w:color="000000"/>
              <w:bottom w:val="single" w:sz="4" w:space="0" w:color="000000"/>
            </w:tcBorders>
            <w:vAlign w:val="center"/>
            <w:tcPrChange w:id="419" w:author="松本涼太" w:date="2019-05-28T13:01:00Z">
              <w:tcPr>
                <w:tcW w:w="5100" w:type="dxa"/>
                <w:gridSpan w:val="3"/>
                <w:tcBorders>
                  <w:top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092DD7C5" w14:textId="77777777" w:rsidR="00641F6C" w:rsidRPr="009003B1" w:rsidRDefault="00641F6C" w:rsidP="00641F6C">
            <w:pPr>
              <w:spacing w:line="0" w:lineRule="atLeast"/>
              <w:ind w:firstLineChars="50" w:firstLine="105"/>
              <w:rPr>
                <w:ins w:id="420" w:author="松本涼太" w:date="2019-05-28T12:29:00Z"/>
                <w:rFonts w:ascii="メイリオ" w:eastAsia="メイリオ" w:hAnsi="メイリオ" w:cs="メイリオ"/>
                <w:sz w:val="21"/>
                <w:szCs w:val="18"/>
              </w:rPr>
            </w:pPr>
            <w:ins w:id="421" w:author="松本涼太" w:date="2019-05-28T12:29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全く思わない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         </w:t>
              </w:r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非常に思う</w:t>
              </w:r>
            </w:ins>
          </w:p>
          <w:p w14:paraId="383E6902" w14:textId="3EBB4CC6" w:rsidR="001C55BF" w:rsidRPr="009003B1" w:rsidDel="00641F6C" w:rsidRDefault="00641F6C">
            <w:pPr>
              <w:spacing w:line="0" w:lineRule="atLeast"/>
              <w:ind w:firstLineChars="350" w:firstLine="735"/>
              <w:rPr>
                <w:del w:id="422" w:author="松本涼太" w:date="2019-05-28T12:29:00Z"/>
                <w:rFonts w:ascii="メイリオ" w:eastAsia="メイリオ" w:hAnsi="メイリオ" w:cs="メイリオ"/>
                <w:sz w:val="21"/>
                <w:szCs w:val="18"/>
              </w:rPr>
              <w:pPrChange w:id="423" w:author="松本涼太" w:date="2019-05-28T12:29:00Z">
                <w:pPr>
                  <w:spacing w:line="0" w:lineRule="atLeast"/>
                  <w:ind w:firstLineChars="250" w:firstLine="525"/>
                </w:pPr>
              </w:pPrChange>
            </w:pPr>
            <w:ins w:id="424" w:author="松本涼太" w:date="2019-05-28T12:29:00Z"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1———２———３———４———５</w:t>
              </w:r>
            </w:ins>
            <w:del w:id="425" w:author="松本涼太" w:date="2019-05-28T12:29:00Z">
              <w:r w:rsidR="001C55BF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全く思わない</w:delText>
              </w:r>
              <w:r w:rsidR="001C55BF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</w:delText>
              </w:r>
              <w:r w:rsidR="001C55BF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 </w:delText>
              </w:r>
              <w:r w:rsidR="001C55BF"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　　</w:delText>
              </w:r>
              <w:r w:rsidR="001C55BF" w:rsidRPr="009003B1"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>非常に思う</w:delText>
              </w:r>
            </w:del>
          </w:p>
          <w:p w14:paraId="19FFF81C" w14:textId="515CE61C" w:rsidR="00757C46" w:rsidRPr="009003B1" w:rsidRDefault="001C55BF">
            <w:pPr>
              <w:widowControl/>
              <w:spacing w:line="0" w:lineRule="atLeast"/>
              <w:ind w:firstLineChars="350" w:firstLine="735"/>
              <w:rPr>
                <w:rFonts w:ascii="メイリオ" w:eastAsia="メイリオ" w:hAnsi="メイリオ" w:cs="メイリオ"/>
                <w:sz w:val="21"/>
                <w:szCs w:val="18"/>
              </w:rPr>
              <w:pPrChange w:id="426" w:author="松本涼太" w:date="2019-05-28T12:29:00Z">
                <w:pPr>
                  <w:widowControl/>
                  <w:spacing w:line="0" w:lineRule="atLeast"/>
                  <w:ind w:firstLineChars="450" w:firstLine="945"/>
                </w:pPr>
              </w:pPrChange>
            </w:pPr>
            <w:del w:id="427" w:author="松本涼太" w:date="2019-05-28T12:29:00Z">
              <w:r w:rsidDel="00641F6C">
                <w:rPr>
                  <w:rFonts w:ascii="メイリオ" w:eastAsia="メイリオ" w:hAnsi="メイリオ" w:cs="メイリオ"/>
                  <w:sz w:val="21"/>
                  <w:szCs w:val="18"/>
                </w:rPr>
                <w:delText xml:space="preserve">  </w:delText>
              </w:r>
              <w:r w:rsidRPr="009003B1" w:rsidDel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>1——２——３——４——５</w:delText>
              </w:r>
            </w:del>
          </w:p>
        </w:tc>
      </w:tr>
      <w:tr w:rsidR="00757C46" w:rsidRPr="009003B1" w14:paraId="3DBC9621" w14:textId="77777777" w:rsidTr="006A728C">
        <w:tblPrEx>
          <w:tblW w:w="10497" w:type="dxa"/>
          <w:tblInd w:w="-1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400" w:firstRow="0" w:lastRow="0" w:firstColumn="0" w:lastColumn="0" w:noHBand="0" w:noVBand="1"/>
          <w:tblPrExChange w:id="428" w:author="松本涼太" w:date="2019-05-29T20:56:00Z">
            <w:tblPrEx>
              <w:tblW w:w="10497" w:type="dxa"/>
              <w:tblInd w:w="-1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Ex>
          </w:tblPrExChange>
        </w:tblPrEx>
        <w:trPr>
          <w:trHeight w:val="1013"/>
          <w:trPrChange w:id="429" w:author="松本涼太" w:date="2019-05-29T20:56:00Z">
            <w:trPr>
              <w:gridBefore w:val="1"/>
              <w:gridAfter w:val="0"/>
              <w:trHeight w:val="560"/>
            </w:trPr>
          </w:trPrChange>
        </w:trPr>
        <w:tc>
          <w:tcPr>
            <w:tcW w:w="539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  <w:tcPrChange w:id="430" w:author="松本涼太" w:date="2019-05-29T20:56:00Z">
              <w:tcPr>
                <w:tcW w:w="5397" w:type="dxa"/>
                <w:gridSpan w:val="3"/>
                <w:tcBorders>
                  <w:top w:val="single" w:sz="4" w:space="0" w:color="000000"/>
                  <w:bottom w:val="single" w:sz="4" w:space="0" w:color="000000"/>
                </w:tcBorders>
                <w:shd w:val="clear" w:color="auto" w:fill="FFFFFF" w:themeFill="background1"/>
                <w:vAlign w:val="center"/>
              </w:tcPr>
            </w:tcPrChange>
          </w:tcPr>
          <w:p w14:paraId="6A40BD71" w14:textId="77777777" w:rsidR="00757C46" w:rsidDel="006A728C" w:rsidRDefault="00757C46">
            <w:pPr>
              <w:pStyle w:val="af"/>
              <w:widowControl/>
              <w:numPr>
                <w:ilvl w:val="1"/>
                <w:numId w:val="17"/>
              </w:numPr>
              <w:spacing w:line="400" w:lineRule="exact"/>
              <w:ind w:leftChars="0"/>
              <w:rPr>
                <w:ins w:id="431" w:author="Ayako Taniguchi" w:date="2019-05-26T14:49:00Z"/>
                <w:del w:id="432" w:author="松本涼太" w:date="2019-05-29T20:56:00Z"/>
                <w:rFonts w:ascii="メイリオ" w:eastAsia="メイリオ" w:hAnsi="メイリオ" w:cs="メイリオ"/>
                <w:sz w:val="21"/>
                <w:szCs w:val="18"/>
              </w:rPr>
              <w:pPrChange w:id="433" w:author="Ayako Taniguchi" w:date="2019-05-26T14:49:00Z">
                <w:pPr>
                  <w:pStyle w:val="af"/>
                  <w:widowControl/>
                  <w:numPr>
                    <w:ilvl w:val="1"/>
                    <w:numId w:val="17"/>
                  </w:numPr>
                  <w:spacing w:line="0" w:lineRule="atLeast"/>
                  <w:ind w:leftChars="0" w:left="720" w:hanging="720"/>
                </w:pPr>
              </w:pPrChange>
            </w:pPr>
            <w:r w:rsidRPr="006A728C">
              <w:rPr>
                <w:rFonts w:ascii="メイリオ" w:eastAsia="メイリオ" w:hAnsi="メイリオ" w:cs="メイリオ"/>
                <w:b/>
                <w:sz w:val="22"/>
                <w:u w:val="single"/>
                <w:rPrChange w:id="434" w:author="松本涼太" w:date="2019-05-29T20:57:00Z">
                  <w:rPr>
                    <w:rFonts w:ascii="メイリオ" w:eastAsia="メイリオ" w:hAnsi="メイリオ" w:cs="メイリオ"/>
                    <w:b/>
                    <w:sz w:val="22"/>
                  </w:rPr>
                </w:rPrChange>
              </w:rPr>
              <w:t>社会全体</w:t>
            </w:r>
            <w:r w:rsidR="00534CEC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として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はコンビニがあることによ</w:t>
            </w:r>
            <w:ins w:id="435" w:author="Ayako Taniguchi" w:date="2019-05-26T14:43:00Z">
              <w:r w:rsidR="009874F4">
                <w:rPr>
                  <w:rFonts w:ascii="メイリオ" w:eastAsia="メイリオ" w:hAnsi="メイリオ" w:cs="メイリオ"/>
                  <w:sz w:val="21"/>
                  <w:szCs w:val="18"/>
                </w:rPr>
                <w:t>り</w:t>
              </w:r>
            </w:ins>
            <w:del w:id="436" w:author="Ayako Taniguchi" w:date="2019-05-26T14:43:00Z">
              <w:r w:rsidRPr="009003B1" w:rsidDel="009874F4">
                <w:rPr>
                  <w:rFonts w:ascii="メイリオ" w:eastAsia="メイリオ" w:hAnsi="メイリオ" w:cs="メイリオ"/>
                  <w:sz w:val="21"/>
                  <w:szCs w:val="18"/>
                </w:rPr>
                <w:delText>って</w:delText>
              </w:r>
            </w:del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、</w:t>
            </w:r>
            <w:r w:rsidRPr="009874F4">
              <w:rPr>
                <w:rFonts w:ascii="メイリオ" w:eastAsia="メイリオ" w:hAnsi="メイリオ" w:cs="メイリオ"/>
                <w:b/>
                <w:sz w:val="21"/>
                <w:szCs w:val="18"/>
                <w:rPrChange w:id="437" w:author="Ayako Taniguchi" w:date="2019-05-26T14:43:00Z">
                  <w:rPr>
                    <w:rFonts w:ascii="メイリオ" w:eastAsia="メイリオ" w:hAnsi="メイリオ" w:cs="メイリオ"/>
                    <w:sz w:val="21"/>
                    <w:szCs w:val="18"/>
                  </w:rPr>
                </w:rPrChange>
              </w:rPr>
              <w:t>周辺環境に</w:t>
            </w:r>
            <w:r w:rsidRPr="009874F4">
              <w:rPr>
                <w:rFonts w:ascii="メイリオ" w:eastAsia="メイリオ" w:hAnsi="メイリオ" w:cs="メイリオ"/>
                <w:b/>
                <w:szCs w:val="18"/>
                <w:rPrChange w:id="438" w:author="Ayako Taniguchi" w:date="2019-05-26T14:44:00Z">
                  <w:rPr>
                    <w:rFonts w:ascii="メイリオ" w:eastAsia="メイリオ" w:hAnsi="メイリオ" w:cs="メイリオ"/>
                    <w:b/>
                    <w:sz w:val="22"/>
                    <w:szCs w:val="18"/>
                  </w:rPr>
                </w:rPrChange>
              </w:rPr>
              <w:t>悪い</w:t>
            </w:r>
            <w:r w:rsidRPr="009874F4">
              <w:rPr>
                <w:rFonts w:ascii="メイリオ" w:eastAsia="メイリオ" w:hAnsi="メイリオ" w:cs="メイリオ"/>
                <w:b/>
                <w:sz w:val="21"/>
                <w:szCs w:val="18"/>
                <w:rPrChange w:id="439" w:author="Ayako Taniguchi" w:date="2019-05-26T14:43:00Z">
                  <w:rPr>
                    <w:rFonts w:ascii="メイリオ" w:eastAsia="メイリオ" w:hAnsi="メイリオ" w:cs="メイリオ"/>
                    <w:sz w:val="21"/>
                    <w:szCs w:val="18"/>
                  </w:rPr>
                </w:rPrChange>
              </w:rPr>
              <w:t>影響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があると思いますか。</w:t>
            </w:r>
          </w:p>
          <w:p w14:paraId="5EB1B6F7" w14:textId="32328405" w:rsidR="00BB30C9" w:rsidRPr="006A728C" w:rsidRDefault="00BB30C9">
            <w:pPr>
              <w:pStyle w:val="af"/>
              <w:widowControl/>
              <w:numPr>
                <w:ilvl w:val="1"/>
                <w:numId w:val="17"/>
              </w:numPr>
              <w:spacing w:line="400" w:lineRule="exact"/>
              <w:ind w:leftChars="0"/>
              <w:rPr>
                <w:rFonts w:ascii="メイリオ" w:eastAsia="メイリオ" w:hAnsi="メイリオ" w:cs="メイリオ"/>
                <w:sz w:val="21"/>
                <w:szCs w:val="18"/>
                <w:rPrChange w:id="440" w:author="松本涼太" w:date="2019-05-29T20:56:00Z">
                  <w:rPr/>
                </w:rPrChange>
              </w:rPr>
              <w:pPrChange w:id="441" w:author="松本涼太" w:date="2019-05-29T20:56:00Z">
                <w:pPr>
                  <w:pStyle w:val="af"/>
                  <w:widowControl/>
                  <w:numPr>
                    <w:ilvl w:val="1"/>
                    <w:numId w:val="17"/>
                  </w:numPr>
                  <w:spacing w:line="0" w:lineRule="atLeast"/>
                  <w:ind w:leftChars="0" w:left="720" w:hanging="720"/>
                </w:pPr>
              </w:pPrChange>
            </w:pPr>
          </w:p>
        </w:tc>
        <w:tc>
          <w:tcPr>
            <w:tcW w:w="5100" w:type="dxa"/>
            <w:tcBorders>
              <w:top w:val="single" w:sz="4" w:space="0" w:color="000000"/>
              <w:bottom w:val="single" w:sz="4" w:space="0" w:color="000000"/>
            </w:tcBorders>
            <w:vAlign w:val="center"/>
            <w:tcPrChange w:id="442" w:author="松本涼太" w:date="2019-05-29T20:56:00Z">
              <w:tcPr>
                <w:tcW w:w="5100" w:type="dxa"/>
                <w:gridSpan w:val="3"/>
                <w:tcBorders>
                  <w:top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0AC5268B" w14:textId="2AED361B" w:rsidR="001C55BF" w:rsidRPr="009003B1" w:rsidRDefault="001C55BF">
            <w:pPr>
              <w:spacing w:line="0" w:lineRule="atLeast"/>
              <w:ind w:firstLineChars="50" w:firstLine="105"/>
              <w:rPr>
                <w:rFonts w:ascii="メイリオ" w:eastAsia="メイリオ" w:hAnsi="メイリオ" w:cs="メイリオ"/>
                <w:sz w:val="21"/>
                <w:szCs w:val="18"/>
              </w:rPr>
              <w:pPrChange w:id="443" w:author="松本涼太" w:date="2019-05-28T12:28:00Z">
                <w:pPr>
                  <w:spacing w:line="0" w:lineRule="atLeast"/>
                  <w:ind w:firstLineChars="250" w:firstLine="525"/>
                </w:pPr>
              </w:pPrChange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全く思わない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　</w:t>
            </w:r>
            <w:r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 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　　　</w:t>
            </w:r>
            <w:r w:rsidR="00C87C13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 </w:t>
            </w:r>
            <w:ins w:id="444" w:author="松本涼太" w:date="2019-05-28T12:26:00Z">
              <w:r w:rsidR="00641F6C"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      </w:t>
              </w:r>
            </w:ins>
            <w:ins w:id="445" w:author="松本涼太" w:date="2019-05-28T12:28:00Z">
              <w:r w:rsidR="00641F6C"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 </w:t>
              </w:r>
            </w:ins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非常に思う</w:t>
            </w:r>
          </w:p>
          <w:p w14:paraId="62C514D2" w14:textId="3BD64CAC" w:rsidR="00757C46" w:rsidRPr="009003B1" w:rsidRDefault="001C55BF" w:rsidP="00641F6C">
            <w:pPr>
              <w:widowControl/>
              <w:spacing w:line="0" w:lineRule="atLeast"/>
              <w:jc w:val="center"/>
              <w:rPr>
                <w:rFonts w:ascii="メイリオ" w:eastAsia="メイリオ" w:hAnsi="メイリオ" w:cs="メイリオ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1—</w:t>
            </w:r>
            <w:ins w:id="446" w:author="松本涼太" w:date="2019-05-28T12:25:00Z">
              <w:r w:rsidR="00641F6C"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</w:t>
              </w:r>
            </w:ins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—２—</w:t>
            </w:r>
            <w:ins w:id="447" w:author="松本涼太" w:date="2019-05-28T12:25:00Z">
              <w:r w:rsidR="00641F6C"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</w:t>
              </w:r>
            </w:ins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—３——</w:t>
            </w:r>
            <w:ins w:id="448" w:author="松本涼太" w:date="2019-05-28T12:25:00Z">
              <w:r w:rsidR="00641F6C"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</w:t>
              </w:r>
            </w:ins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４—</w:t>
            </w:r>
            <w:ins w:id="449" w:author="松本涼太" w:date="2019-05-28T12:25:00Z">
              <w:r w:rsidR="00641F6C"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</w:t>
              </w:r>
            </w:ins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—５</w:t>
            </w:r>
          </w:p>
        </w:tc>
      </w:tr>
    </w:tbl>
    <w:p w14:paraId="60F9D445" w14:textId="423A793A" w:rsidR="002A5610" w:rsidRPr="009003B1" w:rsidDel="002D5E91" w:rsidRDefault="002A5610" w:rsidP="0019541C">
      <w:pPr>
        <w:spacing w:line="0" w:lineRule="atLeast"/>
        <w:rPr>
          <w:del w:id="450" w:author="松本涼太" w:date="2019-05-28T13:01:00Z"/>
          <w:rFonts w:ascii="メイリオ" w:eastAsia="メイリオ" w:hAnsi="メイリオ" w:cs="メイリオ"/>
          <w:szCs w:val="21"/>
        </w:rPr>
      </w:pPr>
    </w:p>
    <w:p w14:paraId="2958F23F" w14:textId="50544714" w:rsidR="00662D2F" w:rsidRPr="009003B1" w:rsidRDefault="001D1332">
      <w:pPr>
        <w:spacing w:line="0" w:lineRule="atLeast"/>
        <w:ind w:left="480" w:hangingChars="200" w:hanging="480"/>
        <w:rPr>
          <w:rFonts w:ascii="メイリオ" w:eastAsia="メイリオ" w:hAnsi="メイリオ" w:cs="メイリオ"/>
          <w:szCs w:val="21"/>
        </w:rPr>
      </w:pPr>
      <w:r w:rsidRPr="009003B1">
        <w:rPr>
          <w:rFonts w:ascii="メイリオ" w:eastAsia="メイリオ" w:hAnsi="メイリオ" w:cs="メイリオ"/>
          <w:szCs w:val="21"/>
        </w:rPr>
        <w:t>Q8</w:t>
      </w:r>
      <w:r w:rsidR="00124F1C" w:rsidRPr="009003B1">
        <w:rPr>
          <w:rFonts w:ascii="メイリオ" w:eastAsia="メイリオ" w:hAnsi="メイリオ" w:cs="メイリオ"/>
          <w:szCs w:val="21"/>
        </w:rPr>
        <w:t xml:space="preserve">. </w:t>
      </w:r>
      <w:r w:rsidR="00124F1C" w:rsidRPr="00C160F2">
        <w:rPr>
          <w:rFonts w:ascii="メイリオ" w:eastAsia="メイリオ" w:hAnsi="メイリオ" w:cs="メイリオ"/>
          <w:sz w:val="22"/>
          <w:szCs w:val="21"/>
          <w:rPrChange w:id="451" w:author="松本涼太" w:date="2019-05-28T12:51:00Z">
            <w:rPr>
              <w:rFonts w:ascii="メイリオ" w:eastAsia="メイリオ" w:hAnsi="メイリオ" w:cs="メイリオ"/>
              <w:szCs w:val="21"/>
            </w:rPr>
          </w:rPrChange>
        </w:rPr>
        <w:t xml:space="preserve"> </w:t>
      </w:r>
      <w:r w:rsidR="00124F1C" w:rsidRPr="002D5E91">
        <w:rPr>
          <w:rFonts w:ascii="メイリオ" w:eastAsia="メイリオ" w:hAnsi="メイリオ" w:cs="メイリオ"/>
          <w:b/>
          <w:szCs w:val="21"/>
          <w:u w:val="single"/>
        </w:rPr>
        <w:t>あなたの自宅から最も近いコンビニエンスストア</w:t>
      </w:r>
      <w:r w:rsidR="00124F1C" w:rsidRPr="009003B1">
        <w:rPr>
          <w:rFonts w:ascii="メイリオ" w:eastAsia="メイリオ" w:hAnsi="メイリオ" w:cs="メイリオ"/>
          <w:szCs w:val="21"/>
        </w:rPr>
        <w:t>について考えて、それに対する</w:t>
      </w:r>
      <w:r w:rsidR="00124F1C" w:rsidRPr="00C11389">
        <w:rPr>
          <w:rFonts w:ascii="メイリオ" w:eastAsia="メイリオ" w:hAnsi="メイリオ" w:cs="メイリオ"/>
          <w:b/>
          <w:sz w:val="28"/>
          <w:szCs w:val="21"/>
          <w:u w:val="single"/>
          <w:rPrChange w:id="452" w:author="松本涼太" w:date="2019-05-28T12:44:00Z">
            <w:rPr>
              <w:rFonts w:ascii="メイリオ" w:eastAsia="メイリオ" w:hAnsi="メイリオ" w:cs="メイリオ"/>
              <w:szCs w:val="21"/>
            </w:rPr>
          </w:rPrChange>
        </w:rPr>
        <w:t>印象</w:t>
      </w:r>
      <w:r w:rsidR="00124F1C" w:rsidRPr="009003B1">
        <w:rPr>
          <w:rFonts w:ascii="メイリオ" w:eastAsia="メイリオ" w:hAnsi="メイリオ" w:cs="メイリオ"/>
          <w:szCs w:val="21"/>
        </w:rPr>
        <w:t>につい</w:t>
      </w:r>
      <w:ins w:id="453" w:author="松本涼太" w:date="2019-05-28T13:01:00Z">
        <w:r w:rsidR="002D5E91">
          <w:rPr>
            <w:rFonts w:ascii="メイリオ" w:eastAsia="メイリオ" w:hAnsi="メイリオ" w:cs="メイリオ" w:hint="eastAsia"/>
            <w:szCs w:val="21"/>
          </w:rPr>
          <w:t xml:space="preserve">　　　　</w:t>
        </w:r>
        <w:proofErr w:type="gramStart"/>
        <w:r w:rsidR="002D5E91">
          <w:rPr>
            <w:rFonts w:ascii="メイリオ" w:eastAsia="メイリオ" w:hAnsi="メイリオ" w:cs="メイリオ" w:hint="eastAsia"/>
            <w:szCs w:val="21"/>
          </w:rPr>
          <w:t>て</w:t>
        </w:r>
      </w:ins>
      <w:proofErr w:type="gramEnd"/>
      <w:del w:id="454" w:author="松本涼太" w:date="2019-05-28T13:01:00Z">
        <w:r w:rsidR="00124F1C" w:rsidRPr="009003B1" w:rsidDel="002D5E91">
          <w:rPr>
            <w:rFonts w:ascii="メイリオ" w:eastAsia="メイリオ" w:hAnsi="メイリオ" w:cs="メイリオ"/>
            <w:szCs w:val="21"/>
          </w:rPr>
          <w:delText>て</w:delText>
        </w:r>
      </w:del>
      <w:r w:rsidR="00124F1C" w:rsidRPr="009003B1">
        <w:rPr>
          <w:rFonts w:ascii="メイリオ" w:eastAsia="メイリオ" w:hAnsi="メイリオ" w:cs="メイリオ"/>
          <w:szCs w:val="21"/>
        </w:rPr>
        <w:t>お伺いします。</w:t>
      </w:r>
      <w:r w:rsidR="00124F1C" w:rsidRPr="009003B1">
        <w:rPr>
          <w:rFonts w:ascii="メイリオ" w:eastAsia="メイリオ" w:hAnsi="メイリオ" w:cs="メイリオ"/>
          <w:szCs w:val="26"/>
        </w:rPr>
        <w:t>最もあてはまる数字に○を付けてください。</w:t>
      </w:r>
    </w:p>
    <w:tbl>
      <w:tblPr>
        <w:tblStyle w:val="ab"/>
        <w:tblW w:w="1051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  <w:tblPrChange w:id="455" w:author="松本涼太" w:date="2019-05-28T12:32:00Z">
          <w:tblPr>
            <w:tblStyle w:val="ab"/>
            <w:tblW w:w="10519" w:type="dxa"/>
            <w:tblInd w:w="-34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</w:tblPrChange>
      </w:tblPr>
      <w:tblGrid>
        <w:gridCol w:w="6125"/>
        <w:gridCol w:w="4394"/>
        <w:tblGridChange w:id="456">
          <w:tblGrid>
            <w:gridCol w:w="5132"/>
            <w:gridCol w:w="5387"/>
          </w:tblGrid>
        </w:tblGridChange>
      </w:tblGrid>
      <w:tr w:rsidR="00662D2F" w:rsidRPr="009003B1" w14:paraId="385D8178" w14:textId="77777777" w:rsidTr="00641F6C">
        <w:trPr>
          <w:trHeight w:val="300"/>
          <w:trPrChange w:id="457" w:author="松本涼太" w:date="2019-05-28T12:32:00Z">
            <w:trPr>
              <w:trHeight w:val="300"/>
            </w:trPr>
          </w:trPrChange>
        </w:trPr>
        <w:tc>
          <w:tcPr>
            <w:tcW w:w="6125" w:type="dxa"/>
            <w:shd w:val="clear" w:color="auto" w:fill="auto"/>
            <w:tcPrChange w:id="458" w:author="松本涼太" w:date="2019-05-28T12:32:00Z">
              <w:tcPr>
                <w:tcW w:w="5132" w:type="dxa"/>
                <w:shd w:val="clear" w:color="auto" w:fill="auto"/>
              </w:tcPr>
            </w:tcPrChange>
          </w:tcPr>
          <w:p w14:paraId="0895D1B9" w14:textId="2D71FFB5" w:rsidR="002F4387" w:rsidRPr="009003B1" w:rsidDel="00E17A37" w:rsidRDefault="00D2404A">
            <w:pPr>
              <w:pStyle w:val="af"/>
              <w:numPr>
                <w:ilvl w:val="1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del w:id="459" w:author="Ayako Taniguchi" w:date="2019-05-26T14:56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あなたの自宅から最も近いコンビニについて、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あなたは</w:t>
            </w:r>
            <w:ins w:id="460" w:author="Ayako Taniguchi" w:date="2019-05-26T14:58:00Z">
              <w:r w:rsidR="00E17A37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t>「</w:t>
              </w:r>
            </w:ins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コンビニがあることで、</w:t>
            </w:r>
          </w:p>
          <w:p w14:paraId="545226A3" w14:textId="48289377" w:rsidR="00662D2F" w:rsidRPr="009003B1" w:rsidRDefault="00124F1C">
            <w:pPr>
              <w:pStyle w:val="af"/>
              <w:numPr>
                <w:ilvl w:val="1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461" w:author="Ayako Taniguchi" w:date="2019-05-26T14:56:00Z">
                <w:pPr>
                  <w:pStyle w:val="af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/>
                </w:pPr>
              </w:pPrChange>
            </w:pP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t>光が眩しい</w:t>
            </w:r>
            <w:ins w:id="462" w:author="松本涼太" w:date="2019-05-28T12:45:00Z">
              <w:r w:rsidR="00C160F2" w:rsidRPr="00C160F2">
                <w:rPr>
                  <w:rFonts w:ascii="メイリオ" w:eastAsia="メイリオ" w:hAnsi="メイリオ" w:cs="メイリオ" w:hint="eastAsia"/>
                  <w:color w:val="000000"/>
                  <w:sz w:val="22"/>
                  <w:rPrChange w:id="463" w:author="松本涼太" w:date="2019-05-28T12:45:00Z">
                    <w:rPr>
                      <w:rFonts w:ascii="メイリオ" w:eastAsia="メイリオ" w:hAnsi="メイリオ" w:cs="メイリオ" w:hint="eastAsia"/>
                      <w:b/>
                      <w:color w:val="000000"/>
                      <w:sz w:val="22"/>
                    </w:rPr>
                  </w:rPrChange>
                </w:rPr>
                <w:t>」</w:t>
              </w:r>
            </w:ins>
            <w:ins w:id="464" w:author="Ayako Taniguchi" w:date="2019-05-26T14:58:00Z">
              <w:del w:id="465" w:author="松本涼太" w:date="2019-05-28T12:44:00Z">
                <w:r w:rsidR="00E17A37" w:rsidDel="00C11389">
                  <w:rPr>
                    <w:rFonts w:ascii="メイリオ" w:eastAsia="メイリオ" w:hAnsi="メイリオ" w:cs="メイリオ"/>
                    <w:b/>
                    <w:color w:val="000000"/>
                    <w:sz w:val="22"/>
                  </w:rPr>
                  <w:delText>」</w:delText>
                </w:r>
              </w:del>
            </w:ins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ことによる</w:t>
            </w:r>
            <w:r w:rsidRPr="00641F6C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466" w:author="松本涼太" w:date="2019-05-28T12:33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不利益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を感じ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ますか。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vAlign w:val="center"/>
            <w:tcPrChange w:id="467" w:author="松本涼太" w:date="2019-05-28T12:32:00Z">
              <w:tcPr>
                <w:tcW w:w="5387" w:type="dxa"/>
                <w:tcBorders>
                  <w:bottom w:val="single" w:sz="4" w:space="0" w:color="000000"/>
                </w:tcBorders>
                <w:vAlign w:val="center"/>
              </w:tcPr>
            </w:tcPrChange>
          </w:tcPr>
          <w:p w14:paraId="5FF1B93A" w14:textId="70231107" w:rsidR="00662D2F" w:rsidDel="00E17A37" w:rsidRDefault="00124F1C">
            <w:pPr>
              <w:widowControl/>
              <w:spacing w:line="0" w:lineRule="atLeast"/>
              <w:rPr>
                <w:del w:id="468" w:author="Ayako Taniguchi" w:date="2019-05-26T14:57:00Z"/>
                <w:rFonts w:ascii="メイリオ" w:eastAsia="メイリオ" w:hAnsi="メイリオ" w:cs="メイリオ"/>
                <w:sz w:val="21"/>
                <w:szCs w:val="18"/>
              </w:rPr>
              <w:pPrChange w:id="469" w:author="Ayako Taniguchi" w:date="2019-05-26T14:58:00Z">
                <w:pPr>
                  <w:pStyle w:val="af"/>
                  <w:widowControl/>
                  <w:spacing w:line="0" w:lineRule="atLeast"/>
                  <w:ind w:leftChars="0" w:left="720" w:firstLineChars="150" w:firstLine="315"/>
                </w:pPr>
              </w:pPrChange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全く感じない</w:t>
            </w:r>
            <w:r w:rsidR="00981567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　　</w:t>
            </w:r>
            <w:r w:rsidR="00F93896"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　　</w:t>
            </w:r>
            <w:r w:rsidR="001C55BF">
              <w:rPr>
                <w:rFonts w:ascii="メイリオ" w:eastAsia="メイリオ" w:hAnsi="メイリオ" w:cs="メイリオ" w:hint="eastAsia"/>
                <w:sz w:val="21"/>
                <w:szCs w:val="18"/>
              </w:rPr>
              <w:t xml:space="preserve"> </w:t>
            </w:r>
            <w:r w:rsidR="001C55BF">
              <w:rPr>
                <w:rFonts w:ascii="メイリオ" w:eastAsia="メイリオ" w:hAnsi="メイリオ" w:cs="メイリオ"/>
                <w:sz w:val="21"/>
                <w:szCs w:val="18"/>
              </w:rPr>
              <w:t xml:space="preserve">  </w:t>
            </w:r>
            <w:ins w:id="470" w:author="Ayako Taniguchi" w:date="2019-05-26T14:58:00Z">
              <w:r w:rsidR="00E17A37"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　</w:t>
              </w:r>
            </w:ins>
            <w:ins w:id="471" w:author="松本涼太" w:date="2019-05-28T12:32:00Z">
              <w:r w:rsidR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</w:ins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非常に感じる</w:t>
            </w:r>
          </w:p>
          <w:p w14:paraId="0E94B71F" w14:textId="77777777" w:rsidR="00E17A37" w:rsidRPr="009003B1" w:rsidRDefault="00E17A37">
            <w:pPr>
              <w:widowControl/>
              <w:spacing w:line="0" w:lineRule="atLeast"/>
              <w:rPr>
                <w:ins w:id="472" w:author="Ayako Taniguchi" w:date="2019-05-26T14:57:00Z"/>
                <w:rFonts w:ascii="メイリオ" w:eastAsia="メイリオ" w:hAnsi="メイリオ" w:cs="メイリオ"/>
                <w:sz w:val="21"/>
                <w:szCs w:val="18"/>
              </w:rPr>
              <w:pPrChange w:id="473" w:author="Ayako Taniguchi" w:date="2019-05-26T14:58:00Z">
                <w:pPr>
                  <w:widowControl/>
                  <w:spacing w:line="0" w:lineRule="atLeast"/>
                  <w:ind w:firstLineChars="250" w:firstLine="525"/>
                </w:pPr>
              </w:pPrChange>
            </w:pPr>
          </w:p>
          <w:p w14:paraId="6EA12D8E" w14:textId="31A18C55" w:rsidR="00F93896" w:rsidRPr="00E17A37" w:rsidRDefault="002F4387">
            <w:pPr>
              <w:widowControl/>
              <w:spacing w:line="0" w:lineRule="atLeast"/>
              <w:jc w:val="center"/>
              <w:rPr>
                <w:rFonts w:ascii="メイリオ" w:eastAsia="メイリオ" w:hAnsi="メイリオ" w:cs="メイリオ"/>
                <w:sz w:val="21"/>
                <w:szCs w:val="18"/>
                <w:rPrChange w:id="474" w:author="Ayako Taniguchi" w:date="2019-05-26T14:57:00Z">
                  <w:rPr/>
                </w:rPrChange>
              </w:rPr>
              <w:pPrChange w:id="475" w:author="Ayako Taniguchi" w:date="2019-05-26T14:57:00Z">
                <w:pPr>
                  <w:pStyle w:val="af"/>
                  <w:widowControl/>
                  <w:spacing w:line="0" w:lineRule="atLeast"/>
                  <w:ind w:leftChars="0" w:left="720" w:firstLineChars="150" w:firstLine="360"/>
                </w:pPr>
              </w:pPrChange>
            </w:pPr>
            <w:r w:rsidRPr="00E17A37">
              <w:rPr>
                <w:rFonts w:ascii="メイリオ" w:eastAsia="メイリオ" w:hAnsi="メイリオ" w:cs="メイリオ" w:hint="eastAsia"/>
                <w:sz w:val="21"/>
                <w:szCs w:val="18"/>
                <w:rPrChange w:id="476" w:author="Ayako Taniguchi" w:date="2019-05-26T14:57:00Z">
                  <w:rPr>
                    <w:rFonts w:hint="eastAsia"/>
                  </w:rPr>
                </w:rPrChange>
              </w:rPr>
              <w:t>１—</w:t>
            </w:r>
            <w:ins w:id="477" w:author="Ayako Taniguchi" w:date="2019-05-26T14:58:00Z">
              <w:r w:rsidR="00E17A37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-</w:t>
              </w:r>
            </w:ins>
            <w:r w:rsidRPr="00E17A37">
              <w:rPr>
                <w:rFonts w:ascii="メイリオ" w:eastAsia="メイリオ" w:hAnsi="メイリオ" w:cs="メイリオ" w:hint="eastAsia"/>
                <w:sz w:val="21"/>
                <w:szCs w:val="18"/>
                <w:rPrChange w:id="478" w:author="Ayako Taniguchi" w:date="2019-05-26T14:57:00Z">
                  <w:rPr>
                    <w:rFonts w:hint="eastAsia"/>
                  </w:rPr>
                </w:rPrChange>
              </w:rPr>
              <w:t>—</w:t>
            </w:r>
            <w:r w:rsidR="00F93896" w:rsidRPr="00E17A37">
              <w:rPr>
                <w:rFonts w:ascii="メイリオ" w:eastAsia="メイリオ" w:hAnsi="メイリオ" w:cs="メイリオ" w:hint="eastAsia"/>
                <w:sz w:val="21"/>
                <w:szCs w:val="18"/>
                <w:rPrChange w:id="479" w:author="Ayako Taniguchi" w:date="2019-05-26T14:57:00Z">
                  <w:rPr>
                    <w:rFonts w:hint="eastAsia"/>
                  </w:rPr>
                </w:rPrChange>
              </w:rPr>
              <w:t>２—</w:t>
            </w:r>
            <w:ins w:id="480" w:author="Ayako Taniguchi" w:date="2019-05-26T14:58:00Z">
              <w:r w:rsidR="00E17A37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-</w:t>
              </w:r>
            </w:ins>
            <w:r w:rsidR="00F93896" w:rsidRPr="00E17A37">
              <w:rPr>
                <w:rFonts w:ascii="メイリオ" w:eastAsia="メイリオ" w:hAnsi="メイリオ" w:cs="メイリオ" w:hint="eastAsia"/>
                <w:sz w:val="21"/>
                <w:szCs w:val="18"/>
                <w:rPrChange w:id="481" w:author="Ayako Taniguchi" w:date="2019-05-26T14:57:00Z">
                  <w:rPr>
                    <w:rFonts w:hint="eastAsia"/>
                  </w:rPr>
                </w:rPrChange>
              </w:rPr>
              <w:t>—３—</w:t>
            </w:r>
            <w:ins w:id="482" w:author="Ayako Taniguchi" w:date="2019-05-26T14:58:00Z">
              <w:r w:rsidR="00E17A37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-</w:t>
              </w:r>
            </w:ins>
            <w:r w:rsidR="00F93896" w:rsidRPr="00E17A37">
              <w:rPr>
                <w:rFonts w:ascii="メイリオ" w:eastAsia="メイリオ" w:hAnsi="メイリオ" w:cs="メイリオ" w:hint="eastAsia"/>
                <w:sz w:val="21"/>
                <w:szCs w:val="18"/>
                <w:rPrChange w:id="483" w:author="Ayako Taniguchi" w:date="2019-05-26T14:57:00Z">
                  <w:rPr>
                    <w:rFonts w:hint="eastAsia"/>
                  </w:rPr>
                </w:rPrChange>
              </w:rPr>
              <w:t>—４—</w:t>
            </w:r>
            <w:ins w:id="484" w:author="Ayako Taniguchi" w:date="2019-05-26T14:58:00Z">
              <w:r w:rsidR="00E17A37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-</w:t>
              </w:r>
            </w:ins>
            <w:r w:rsidR="00F93896" w:rsidRPr="00E17A37">
              <w:rPr>
                <w:rFonts w:ascii="メイリオ" w:eastAsia="メイリオ" w:hAnsi="メイリオ" w:cs="メイリオ" w:hint="eastAsia"/>
                <w:sz w:val="21"/>
                <w:szCs w:val="18"/>
                <w:rPrChange w:id="485" w:author="Ayako Taniguchi" w:date="2019-05-26T14:57:00Z">
                  <w:rPr>
                    <w:rFonts w:hint="eastAsia"/>
                  </w:rPr>
                </w:rPrChange>
              </w:rPr>
              <w:t>—５</w:t>
            </w:r>
          </w:p>
        </w:tc>
      </w:tr>
      <w:tr w:rsidR="00E17A37" w:rsidRPr="009003B1" w14:paraId="1FC8A4AF" w14:textId="77777777" w:rsidTr="00641F6C">
        <w:trPr>
          <w:trHeight w:val="600"/>
          <w:trPrChange w:id="486" w:author="松本涼太" w:date="2019-05-28T12:32:00Z">
            <w:trPr>
              <w:trHeight w:val="600"/>
            </w:trPr>
          </w:trPrChange>
        </w:trPr>
        <w:tc>
          <w:tcPr>
            <w:tcW w:w="6125" w:type="dxa"/>
            <w:shd w:val="clear" w:color="auto" w:fill="auto"/>
            <w:tcPrChange w:id="487" w:author="松本涼太" w:date="2019-05-28T12:32:00Z">
              <w:tcPr>
                <w:tcW w:w="5132" w:type="dxa"/>
                <w:shd w:val="clear" w:color="auto" w:fill="auto"/>
              </w:tcPr>
            </w:tcPrChange>
          </w:tcPr>
          <w:p w14:paraId="336BD367" w14:textId="4A053D7B" w:rsidR="00E17A37" w:rsidRPr="009003B1" w:rsidDel="00E17A37" w:rsidRDefault="00E17A37">
            <w:pPr>
              <w:pStyle w:val="af"/>
              <w:numPr>
                <w:ilvl w:val="1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del w:id="488" w:author="Ayako Taniguchi" w:date="2019-05-26T14:58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あなたの自宅から最も近いコンビニについて、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あなたは</w:t>
            </w:r>
            <w:ins w:id="489" w:author="Ayako Taniguchi" w:date="2019-05-26T14:58:00Z">
              <w:r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t>「</w:t>
              </w:r>
            </w:ins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コンビニがあることで、</w:t>
            </w:r>
          </w:p>
          <w:p w14:paraId="763CAD2F" w14:textId="715AA378" w:rsidR="00E17A37" w:rsidRPr="009003B1" w:rsidRDefault="00E17A37">
            <w:pPr>
              <w:pStyle w:val="af"/>
              <w:numPr>
                <w:ilvl w:val="1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490" w:author="Ayako Taniguchi" w:date="2019-05-26T14:58:00Z">
                <w:pPr>
                  <w:pStyle w:val="af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/>
                </w:pPr>
              </w:pPrChange>
            </w:pP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t>臭気</w:t>
            </w:r>
            <w:ins w:id="491" w:author="Ayako Taniguchi" w:date="2019-05-26T14:59:00Z">
              <w:r w:rsidRPr="00E17A37">
                <w:rPr>
                  <w:rFonts w:ascii="メイリオ" w:eastAsia="メイリオ" w:hAnsi="メイリオ" w:cs="メイリオ"/>
                  <w:color w:val="000000"/>
                  <w:sz w:val="22"/>
                  <w:rPrChange w:id="492" w:author="Ayako Taniguchi" w:date="2019-05-26T14:59:00Z">
                    <w:rPr>
                      <w:rFonts w:ascii="メイリオ" w:eastAsia="メイリオ" w:hAnsi="メイリオ" w:cs="メイリオ"/>
                      <w:b/>
                      <w:color w:val="000000"/>
                      <w:sz w:val="22"/>
                    </w:rPr>
                  </w:rPrChange>
                </w:rPr>
                <w:t>がする</w:t>
              </w:r>
            </w:ins>
            <w:ins w:id="493" w:author="Ayako Taniguchi" w:date="2019-05-26T14:58:00Z">
              <w:r w:rsidRPr="00C160F2">
                <w:rPr>
                  <w:rFonts w:ascii="メイリオ" w:eastAsia="メイリオ" w:hAnsi="メイリオ" w:cs="メイリオ"/>
                  <w:color w:val="000000"/>
                  <w:sz w:val="22"/>
                  <w:rPrChange w:id="494" w:author="松本涼太" w:date="2019-05-28T12:45:00Z">
                    <w:rPr>
                      <w:rFonts w:ascii="メイリオ" w:eastAsia="メイリオ" w:hAnsi="メイリオ" w:cs="メイリオ"/>
                      <w:b/>
                      <w:color w:val="000000"/>
                      <w:sz w:val="22"/>
                    </w:rPr>
                  </w:rPrChange>
                </w:rPr>
                <w:t>」</w:t>
              </w:r>
            </w:ins>
            <w:ins w:id="495" w:author="松本涼太" w:date="2019-05-28T13:08:00Z">
              <w:r w:rsidR="00DF27A5">
                <w:rPr>
                  <w:rFonts w:ascii="メイリオ" w:eastAsia="メイリオ" w:hAnsi="メイリオ" w:cs="メイリオ" w:hint="eastAsia"/>
                  <w:color w:val="000000"/>
                  <w:sz w:val="22"/>
                </w:rPr>
                <w:t>こと</w:t>
              </w:r>
            </w:ins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による</w:t>
            </w:r>
            <w:r w:rsidRPr="00641F6C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496" w:author="松本涼太" w:date="2019-05-28T12:33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不利益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を感じ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ますか。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  <w:vAlign w:val="center"/>
            <w:tcPrChange w:id="497" w:author="松本涼太" w:date="2019-05-28T12:32:00Z">
              <w:tcPr>
                <w:tcW w:w="5387" w:type="dxa"/>
                <w:tcBorders>
                  <w:top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6BF9148F" w14:textId="0C51304F" w:rsidR="00E17A37" w:rsidRPr="009003B1" w:rsidRDefault="00E17A37" w:rsidP="00E17A37">
            <w:pPr>
              <w:widowControl/>
              <w:spacing w:line="0" w:lineRule="atLeast"/>
              <w:rPr>
                <w:ins w:id="498" w:author="Ayako Taniguchi" w:date="2019-05-26T14:59:00Z"/>
                <w:rFonts w:ascii="メイリオ" w:eastAsia="メイリオ" w:hAnsi="メイリオ" w:cs="メイリオ"/>
                <w:sz w:val="21"/>
                <w:szCs w:val="18"/>
              </w:rPr>
            </w:pPr>
            <w:ins w:id="499" w:author="Ayako Taniguchi" w:date="2019-05-26T14:59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全く感じない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　</w:t>
              </w:r>
            </w:ins>
            <w:ins w:id="500" w:author="松本涼太" w:date="2019-05-28T12:32:00Z">
              <w:r w:rsidR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</w:ins>
            <w:ins w:id="501" w:author="Ayako Taniguchi" w:date="2019-05-26T14:59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非常に感じる</w:t>
              </w:r>
            </w:ins>
          </w:p>
          <w:p w14:paraId="152A022F" w14:textId="4D968FAF" w:rsidR="00E17A37" w:rsidRPr="00E17A37" w:rsidDel="005752AB" w:rsidRDefault="00E17A37">
            <w:pPr>
              <w:widowControl/>
              <w:spacing w:line="0" w:lineRule="atLeast"/>
              <w:jc w:val="center"/>
              <w:rPr>
                <w:del w:id="502" w:author="Ayako Taniguchi" w:date="2019-05-26T14:59:00Z"/>
                <w:rFonts w:ascii="メイリオ" w:eastAsia="メイリオ" w:hAnsi="メイリオ" w:cs="メイリオ"/>
                <w:sz w:val="21"/>
                <w:szCs w:val="18"/>
                <w:rPrChange w:id="503" w:author="Ayako Taniguchi" w:date="2019-05-26T14:59:00Z">
                  <w:rPr>
                    <w:del w:id="504" w:author="Ayako Taniguchi" w:date="2019-05-26T14:59:00Z"/>
                  </w:rPr>
                </w:rPrChange>
              </w:rPr>
              <w:pPrChange w:id="505" w:author="Ayako Taniguchi" w:date="2019-05-26T14:59:00Z">
                <w:pPr>
                  <w:widowControl/>
                  <w:spacing w:line="0" w:lineRule="atLeast"/>
                  <w:ind w:firstLineChars="250" w:firstLine="600"/>
                </w:pPr>
              </w:pPrChange>
            </w:pPr>
            <w:ins w:id="506" w:author="Ayako Taniguchi" w:date="2019-05-26T14:59:00Z">
              <w:r w:rsidRPr="00E17A37">
                <w:rPr>
                  <w:rFonts w:ascii="メイリオ" w:eastAsia="メイリオ" w:hAnsi="メイリオ" w:cs="メイリオ" w:hint="eastAsia"/>
                  <w:sz w:val="21"/>
                  <w:szCs w:val="18"/>
                  <w:rPrChange w:id="507" w:author="Ayako Taniguchi" w:date="2019-05-26T14:59:00Z">
                    <w:rPr>
                      <w:rFonts w:hint="eastAsia"/>
                    </w:rPr>
                  </w:rPrChange>
                </w:rPr>
                <w:t>１—</w:t>
              </w:r>
              <w:r w:rsidRPr="00E17A37">
                <w:rPr>
                  <w:rFonts w:ascii="メイリオ" w:eastAsia="メイリオ" w:hAnsi="メイリオ" w:cs="メイリオ"/>
                  <w:sz w:val="21"/>
                  <w:szCs w:val="18"/>
                  <w:rPrChange w:id="508" w:author="Ayako Taniguchi" w:date="2019-05-26T14:59:00Z">
                    <w:rPr/>
                  </w:rPrChange>
                </w:rPr>
                <w:t>-—２—-—３—-—４—-—５</w:t>
              </w:r>
            </w:ins>
            <w:del w:id="509" w:author="Ayako Taniguchi" w:date="2019-05-26T14:59:00Z">
              <w:r w:rsidRPr="00E17A37" w:rsidDel="005752AB">
                <w:rPr>
                  <w:rFonts w:ascii="メイリオ" w:eastAsia="メイリオ" w:hAnsi="メイリオ" w:cs="メイリオ"/>
                  <w:sz w:val="21"/>
                  <w:szCs w:val="18"/>
                  <w:rPrChange w:id="510" w:author="Ayako Taniguchi" w:date="2019-05-26T14:59:00Z">
                    <w:rPr/>
                  </w:rPrChange>
                </w:rPr>
                <w:delText>全く感じない</w:delText>
              </w:r>
              <w:r w:rsidRPr="00E17A37" w:rsidDel="005752AB">
                <w:rPr>
                  <w:rFonts w:ascii="メイリオ" w:eastAsia="メイリオ" w:hAnsi="メイリオ" w:cs="メイリオ" w:hint="eastAsia"/>
                  <w:sz w:val="21"/>
                  <w:szCs w:val="18"/>
                  <w:rPrChange w:id="511" w:author="Ayako Taniguchi" w:date="2019-05-26T14:59:00Z">
                    <w:rPr>
                      <w:rFonts w:hint="eastAsia"/>
                    </w:rPr>
                  </w:rPrChange>
                </w:rPr>
                <w:delText xml:space="preserve">　　　　　</w:delText>
              </w:r>
              <w:r w:rsidRPr="00E17A37" w:rsidDel="005752AB">
                <w:rPr>
                  <w:rFonts w:ascii="メイリオ" w:eastAsia="メイリオ" w:hAnsi="メイリオ" w:cs="メイリオ"/>
                  <w:sz w:val="21"/>
                  <w:szCs w:val="18"/>
                  <w:rPrChange w:id="512" w:author="Ayako Taniguchi" w:date="2019-05-26T14:59:00Z">
                    <w:rPr/>
                  </w:rPrChange>
                </w:rPr>
                <w:delText xml:space="preserve">   非常に感じる</w:delText>
              </w:r>
            </w:del>
          </w:p>
          <w:p w14:paraId="10CCE70D" w14:textId="41DD9064" w:rsidR="00E17A37" w:rsidRPr="009003B1" w:rsidRDefault="00E17A37">
            <w:pPr>
              <w:jc w:val="center"/>
              <w:rPr>
                <w:color w:val="595959"/>
              </w:rPr>
              <w:pPrChange w:id="513" w:author="Ayako Taniguchi" w:date="2019-05-26T14:59:00Z">
                <w:pPr>
                  <w:pStyle w:val="af"/>
                  <w:widowControl/>
                  <w:spacing w:line="0" w:lineRule="atLeast"/>
                  <w:ind w:leftChars="0" w:left="720" w:firstLineChars="150" w:firstLine="360"/>
                </w:pPr>
              </w:pPrChange>
            </w:pPr>
            <w:del w:id="514" w:author="Ayako Taniguchi" w:date="2019-05-26T14:59:00Z">
              <w:r w:rsidRPr="009003B1" w:rsidDel="005752AB">
                <w:rPr>
                  <w:rFonts w:hint="eastAsia"/>
                </w:rPr>
                <w:delText>１——２——３——４——５</w:delText>
              </w:r>
            </w:del>
          </w:p>
        </w:tc>
      </w:tr>
      <w:tr w:rsidR="00E17A37" w:rsidRPr="009003B1" w14:paraId="11125E65" w14:textId="77777777" w:rsidTr="00DF27A5">
        <w:trPr>
          <w:trHeight w:val="1280"/>
          <w:trPrChange w:id="515" w:author="松本涼太" w:date="2019-05-28T13:09:00Z">
            <w:trPr>
              <w:trHeight w:val="1650"/>
            </w:trPr>
          </w:trPrChange>
        </w:trPr>
        <w:tc>
          <w:tcPr>
            <w:tcW w:w="612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tcPrChange w:id="516" w:author="松本涼太" w:date="2019-05-28T13:09:00Z">
              <w:tcPr>
                <w:tcW w:w="5132" w:type="dxa"/>
                <w:tcBorders>
                  <w:top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</w:tcPrChange>
          </w:tcPr>
          <w:p w14:paraId="36E7A437" w14:textId="06330666" w:rsidR="00E17A37" w:rsidRPr="009003B1" w:rsidDel="00E17A37" w:rsidRDefault="00E17A37">
            <w:pPr>
              <w:pStyle w:val="af"/>
              <w:widowControl/>
              <w:numPr>
                <w:ilvl w:val="1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del w:id="517" w:author="Ayako Taniguchi" w:date="2019-05-26T14:59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あなたの自宅から最も近いコンビニについて、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あなたは</w:t>
            </w:r>
            <w:ins w:id="518" w:author="Ayako Taniguchi" w:date="2019-05-26T14:59:00Z">
              <w:r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t>「</w:t>
              </w:r>
            </w:ins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コンビニがあることで、</w:t>
            </w:r>
          </w:p>
          <w:p w14:paraId="6F628192" w14:textId="01DAB828" w:rsidR="00E17A37" w:rsidRPr="009003B1" w:rsidRDefault="00E17A37">
            <w:pPr>
              <w:pStyle w:val="af"/>
              <w:widowControl/>
              <w:numPr>
                <w:ilvl w:val="1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519" w:author="Ayako Taniguchi" w:date="2019-05-26T14:59:00Z">
                <w:pPr>
                  <w:pStyle w:val="af"/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/>
                </w:pPr>
              </w:pPrChange>
            </w:pP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t>周辺の住宅街のイメージ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が</w:t>
            </w:r>
            <w:r w:rsidRPr="00641F6C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520" w:author="松本涼太" w:date="2019-05-28T12:33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悪化</w:t>
            </w:r>
            <w:ins w:id="521" w:author="Ayako Taniguchi" w:date="2019-05-26T14:59:00Z">
              <w:r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t>」</w:t>
              </w:r>
            </w:ins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していると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</w:rPr>
              <w:t>感じますか。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  <w:vAlign w:val="center"/>
            <w:tcPrChange w:id="522" w:author="松本涼太" w:date="2019-05-28T13:09:00Z">
              <w:tcPr>
                <w:tcW w:w="5387" w:type="dxa"/>
                <w:tcBorders>
                  <w:top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470C8C42" w14:textId="21B6F66E" w:rsidR="00E17A37" w:rsidRPr="009003B1" w:rsidRDefault="00E17A37" w:rsidP="00E17A37">
            <w:pPr>
              <w:widowControl/>
              <w:spacing w:line="0" w:lineRule="atLeast"/>
              <w:rPr>
                <w:ins w:id="523" w:author="Ayako Taniguchi" w:date="2019-05-26T14:59:00Z"/>
                <w:rFonts w:ascii="メイリオ" w:eastAsia="メイリオ" w:hAnsi="メイリオ" w:cs="メイリオ"/>
                <w:sz w:val="21"/>
                <w:szCs w:val="18"/>
              </w:rPr>
            </w:pPr>
            <w:ins w:id="524" w:author="Ayako Taniguchi" w:date="2019-05-26T14:59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全く感じない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　</w:t>
              </w:r>
            </w:ins>
            <w:ins w:id="525" w:author="松本涼太" w:date="2019-05-28T12:32:00Z">
              <w:r w:rsidR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</w:ins>
            <w:ins w:id="526" w:author="Ayako Taniguchi" w:date="2019-05-26T14:59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非常に感じる</w:t>
              </w:r>
            </w:ins>
          </w:p>
          <w:p w14:paraId="38A4DA8D" w14:textId="476DA19C" w:rsidR="00E17A37" w:rsidRPr="009003B1" w:rsidDel="00D327D3" w:rsidRDefault="00E17A37">
            <w:pPr>
              <w:widowControl/>
              <w:spacing w:line="0" w:lineRule="atLeast"/>
              <w:ind w:firstLineChars="200" w:firstLine="420"/>
              <w:rPr>
                <w:del w:id="527" w:author="Ayako Taniguchi" w:date="2019-05-26T14:59:00Z"/>
                <w:rFonts w:ascii="メイリオ" w:eastAsia="メイリオ" w:hAnsi="メイリオ" w:cs="メイリオ"/>
                <w:sz w:val="21"/>
                <w:szCs w:val="18"/>
              </w:rPr>
              <w:pPrChange w:id="528" w:author="Ayako Taniguchi" w:date="2019-05-26T14:59:00Z">
                <w:pPr>
                  <w:widowControl/>
                  <w:spacing w:line="0" w:lineRule="atLeast"/>
                  <w:ind w:firstLineChars="250" w:firstLine="525"/>
                </w:pPr>
              </w:pPrChange>
            </w:pPr>
            <w:ins w:id="529" w:author="Ayako Taniguchi" w:date="2019-05-26T14:59:00Z">
              <w:r w:rsidRPr="002F5149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１—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-</w:t>
              </w:r>
              <w:r w:rsidRPr="002F5149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—２—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-</w:t>
              </w:r>
              <w:r w:rsidRPr="002F5149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—３—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-</w:t>
              </w:r>
              <w:r w:rsidRPr="002F5149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—４—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-</w:t>
              </w:r>
              <w:r w:rsidRPr="002F5149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—５</w:t>
              </w:r>
            </w:ins>
            <w:del w:id="530" w:author="Ayako Taniguchi" w:date="2019-05-26T14:59:00Z">
              <w:r w:rsidRPr="009003B1" w:rsidDel="00D327D3">
                <w:rPr>
                  <w:rFonts w:ascii="メイリオ" w:eastAsia="メイリオ" w:hAnsi="メイリオ" w:cs="メイリオ"/>
                  <w:sz w:val="21"/>
                  <w:szCs w:val="18"/>
                </w:rPr>
                <w:delText>全く感じない</w:delText>
              </w:r>
              <w:r w:rsidRPr="009003B1" w:rsidDel="00D327D3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　　　</w:delText>
              </w:r>
              <w:r w:rsidDel="00D327D3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 </w:delText>
              </w:r>
              <w:r w:rsidDel="00D327D3">
                <w:rPr>
                  <w:rFonts w:ascii="メイリオ" w:eastAsia="メイリオ" w:hAnsi="メイリオ" w:cs="メイリオ"/>
                  <w:sz w:val="21"/>
                  <w:szCs w:val="18"/>
                </w:rPr>
                <w:delText xml:space="preserve">  </w:delText>
              </w:r>
              <w:r w:rsidRPr="009003B1" w:rsidDel="00D327D3">
                <w:rPr>
                  <w:rFonts w:ascii="メイリオ" w:eastAsia="メイリオ" w:hAnsi="メイリオ" w:cs="メイリオ"/>
                  <w:sz w:val="21"/>
                  <w:szCs w:val="18"/>
                </w:rPr>
                <w:delText>非常に感じる</w:delText>
              </w:r>
            </w:del>
          </w:p>
          <w:p w14:paraId="3111C07E" w14:textId="7882A54E" w:rsidR="00E17A37" w:rsidRPr="009003B1" w:rsidRDefault="00E17A37">
            <w:pPr>
              <w:widowControl/>
              <w:spacing w:line="0" w:lineRule="atLeast"/>
              <w:ind w:firstLineChars="200" w:firstLine="420"/>
              <w:rPr>
                <w:rFonts w:ascii="メイリオ" w:eastAsia="メイリオ" w:hAnsi="メイリオ" w:cs="メイリオ"/>
                <w:sz w:val="21"/>
                <w:szCs w:val="18"/>
              </w:rPr>
              <w:pPrChange w:id="531" w:author="Ayako Taniguchi" w:date="2019-05-26T14:59:00Z">
                <w:pPr>
                  <w:widowControl/>
                  <w:spacing w:line="0" w:lineRule="atLeast"/>
                  <w:ind w:firstLineChars="500" w:firstLine="1050"/>
                </w:pPr>
              </w:pPrChange>
            </w:pPr>
            <w:del w:id="532" w:author="Ayako Taniguchi" w:date="2019-05-26T14:59:00Z">
              <w:r w:rsidRPr="009003B1" w:rsidDel="00D327D3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>１——２——３——４——５</w:delText>
              </w:r>
            </w:del>
          </w:p>
        </w:tc>
      </w:tr>
      <w:tr w:rsidR="00E17A37" w:rsidRPr="009003B1" w14:paraId="54411E96" w14:textId="77777777" w:rsidTr="00641F6C">
        <w:trPr>
          <w:trHeight w:val="980"/>
          <w:trPrChange w:id="533" w:author="松本涼太" w:date="2019-05-28T12:32:00Z">
            <w:trPr>
              <w:trHeight w:val="980"/>
            </w:trPr>
          </w:trPrChange>
        </w:trPr>
        <w:tc>
          <w:tcPr>
            <w:tcW w:w="612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tcPrChange w:id="534" w:author="松本涼太" w:date="2019-05-28T12:32:00Z">
              <w:tcPr>
                <w:tcW w:w="5132" w:type="dxa"/>
                <w:tcBorders>
                  <w:top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</w:tcPrChange>
          </w:tcPr>
          <w:p w14:paraId="530A59BA" w14:textId="47C30AC9" w:rsidR="00E17A37" w:rsidRPr="009003B1" w:rsidDel="00E17A37" w:rsidRDefault="00E17A37">
            <w:pPr>
              <w:pStyle w:val="af"/>
              <w:widowControl/>
              <w:numPr>
                <w:ilvl w:val="1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del w:id="535" w:author="Ayako Taniguchi" w:date="2019-05-26T15:00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あなたの自宅から最も近いコンビニについて、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あなたは</w:t>
            </w:r>
            <w:ins w:id="536" w:author="Ayako Taniguchi" w:date="2019-05-26T15:00:00Z">
              <w:r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t>「</w:t>
              </w:r>
            </w:ins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コンビニがあることで、</w:t>
            </w:r>
          </w:p>
          <w:p w14:paraId="08BBFA26" w14:textId="02F92F16" w:rsidR="00E17A37" w:rsidRPr="009003B1" w:rsidRDefault="00E17A37">
            <w:pPr>
              <w:pStyle w:val="af"/>
              <w:widowControl/>
              <w:numPr>
                <w:ilvl w:val="1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537" w:author="Ayako Taniguchi" w:date="2019-05-26T15:00:00Z">
                <w:pPr>
                  <w:pStyle w:val="af"/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/>
                </w:pPr>
              </w:pPrChange>
            </w:pP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t>周辺道路の交通量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が</w:t>
            </w:r>
            <w:r w:rsidRPr="00641F6C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538" w:author="松本涼太" w:date="2019-05-28T12:33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多い</w:t>
            </w:r>
            <w:ins w:id="539" w:author="Ayako Taniguchi" w:date="2019-05-26T15:00:00Z">
              <w:r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t>」</w:t>
              </w:r>
            </w:ins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と感じますか。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  <w:vAlign w:val="center"/>
            <w:tcPrChange w:id="540" w:author="松本涼太" w:date="2019-05-28T12:32:00Z">
              <w:tcPr>
                <w:tcW w:w="5387" w:type="dxa"/>
                <w:tcBorders>
                  <w:top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4D143285" w14:textId="0318A87D" w:rsidR="00E17A37" w:rsidRPr="009003B1" w:rsidRDefault="00E17A37" w:rsidP="00E17A37">
            <w:pPr>
              <w:widowControl/>
              <w:spacing w:line="0" w:lineRule="atLeast"/>
              <w:rPr>
                <w:ins w:id="541" w:author="Ayako Taniguchi" w:date="2019-05-26T14:59:00Z"/>
                <w:rFonts w:ascii="メイリオ" w:eastAsia="メイリオ" w:hAnsi="メイリオ" w:cs="メイリオ"/>
                <w:sz w:val="21"/>
                <w:szCs w:val="18"/>
              </w:rPr>
            </w:pPr>
            <w:ins w:id="542" w:author="Ayako Taniguchi" w:date="2019-05-26T14:59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全く感じない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　</w:t>
              </w:r>
            </w:ins>
            <w:ins w:id="543" w:author="松本涼太" w:date="2019-05-28T12:32:00Z">
              <w:r w:rsidR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</w:ins>
            <w:ins w:id="544" w:author="Ayako Taniguchi" w:date="2019-05-26T14:59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非常に感じる</w:t>
              </w:r>
            </w:ins>
          </w:p>
          <w:p w14:paraId="5338D11D" w14:textId="1AE30112" w:rsidR="00E17A37" w:rsidRPr="00E17A37" w:rsidDel="00BF75A8" w:rsidRDefault="00E17A37">
            <w:pPr>
              <w:widowControl/>
              <w:spacing w:line="0" w:lineRule="atLeast"/>
              <w:ind w:firstLineChars="200" w:firstLine="420"/>
              <w:rPr>
                <w:del w:id="545" w:author="Ayako Taniguchi" w:date="2019-05-26T14:59:00Z"/>
                <w:rFonts w:ascii="メイリオ" w:eastAsia="メイリオ" w:hAnsi="メイリオ" w:cs="メイリオ"/>
                <w:sz w:val="21"/>
                <w:szCs w:val="18"/>
                <w:rPrChange w:id="546" w:author="Ayako Taniguchi" w:date="2019-05-26T15:00:00Z">
                  <w:rPr>
                    <w:del w:id="547" w:author="Ayako Taniguchi" w:date="2019-05-26T14:59:00Z"/>
                  </w:rPr>
                </w:rPrChange>
              </w:rPr>
              <w:pPrChange w:id="548" w:author="Ayako Taniguchi" w:date="2019-05-26T15:00:00Z">
                <w:pPr>
                  <w:widowControl/>
                  <w:spacing w:line="0" w:lineRule="atLeast"/>
                  <w:ind w:firstLineChars="250" w:firstLine="600"/>
                </w:pPr>
              </w:pPrChange>
            </w:pPr>
            <w:ins w:id="549" w:author="Ayako Taniguchi" w:date="2019-05-26T14:59:00Z">
              <w:r w:rsidRPr="00E17A37">
                <w:rPr>
                  <w:rFonts w:ascii="メイリオ" w:eastAsia="メイリオ" w:hAnsi="メイリオ" w:cs="メイリオ" w:hint="eastAsia"/>
                  <w:sz w:val="21"/>
                  <w:szCs w:val="18"/>
                  <w:rPrChange w:id="550" w:author="Ayako Taniguchi" w:date="2019-05-26T15:00:00Z">
                    <w:rPr>
                      <w:rFonts w:hint="eastAsia"/>
                    </w:rPr>
                  </w:rPrChange>
                </w:rPr>
                <w:t>１—</w:t>
              </w:r>
              <w:r w:rsidRPr="00E17A37">
                <w:rPr>
                  <w:rFonts w:ascii="メイリオ" w:eastAsia="メイリオ" w:hAnsi="メイリオ" w:cs="メイリオ"/>
                  <w:sz w:val="21"/>
                  <w:szCs w:val="18"/>
                  <w:rPrChange w:id="551" w:author="Ayako Taniguchi" w:date="2019-05-26T15:00:00Z">
                    <w:rPr/>
                  </w:rPrChange>
                </w:rPr>
                <w:t>-—２—-—３—-—４—-—５</w:t>
              </w:r>
            </w:ins>
            <w:del w:id="552" w:author="Ayako Taniguchi" w:date="2019-05-26T14:59:00Z">
              <w:r w:rsidRPr="00E17A37" w:rsidDel="00BF75A8">
                <w:rPr>
                  <w:rFonts w:ascii="メイリオ" w:eastAsia="メイリオ" w:hAnsi="メイリオ" w:cs="メイリオ"/>
                  <w:sz w:val="21"/>
                  <w:szCs w:val="18"/>
                  <w:rPrChange w:id="553" w:author="Ayako Taniguchi" w:date="2019-05-26T15:00:00Z">
                    <w:rPr/>
                  </w:rPrChange>
                </w:rPr>
                <w:delText>全く感じない</w:delText>
              </w:r>
              <w:r w:rsidRPr="00E17A37" w:rsidDel="00BF75A8">
                <w:rPr>
                  <w:rFonts w:ascii="メイリオ" w:eastAsia="メイリオ" w:hAnsi="メイリオ" w:cs="メイリオ" w:hint="eastAsia"/>
                  <w:sz w:val="21"/>
                  <w:szCs w:val="18"/>
                  <w:rPrChange w:id="554" w:author="Ayako Taniguchi" w:date="2019-05-26T15:00:00Z">
                    <w:rPr>
                      <w:rFonts w:hint="eastAsia"/>
                    </w:rPr>
                  </w:rPrChange>
                </w:rPr>
                <w:delText xml:space="preserve">　　　　　</w:delText>
              </w:r>
              <w:r w:rsidRPr="00E17A37" w:rsidDel="00BF75A8">
                <w:rPr>
                  <w:rFonts w:ascii="メイリオ" w:eastAsia="メイリオ" w:hAnsi="メイリオ" w:cs="メイリオ"/>
                  <w:sz w:val="21"/>
                  <w:szCs w:val="18"/>
                  <w:rPrChange w:id="555" w:author="Ayako Taniguchi" w:date="2019-05-26T15:00:00Z">
                    <w:rPr/>
                  </w:rPrChange>
                </w:rPr>
                <w:delText xml:space="preserve">     非常に感じる</w:delText>
              </w:r>
            </w:del>
          </w:p>
          <w:p w14:paraId="2E7832C9" w14:textId="61F9F40B" w:rsidR="00E17A37" w:rsidRPr="009003B1" w:rsidRDefault="00E17A37">
            <w:pPr>
              <w:ind w:firstLineChars="200" w:firstLine="480"/>
              <w:pPrChange w:id="556" w:author="Ayako Taniguchi" w:date="2019-05-26T15:00:00Z">
                <w:pPr>
                  <w:pStyle w:val="af"/>
                  <w:widowControl/>
                  <w:spacing w:line="0" w:lineRule="atLeast"/>
                  <w:ind w:leftChars="0" w:left="720" w:firstLineChars="200" w:firstLine="480"/>
                </w:pPr>
              </w:pPrChange>
            </w:pPr>
            <w:del w:id="557" w:author="Ayako Taniguchi" w:date="2019-05-26T14:59:00Z">
              <w:r w:rsidRPr="009003B1" w:rsidDel="00BF75A8">
                <w:rPr>
                  <w:rFonts w:hint="eastAsia"/>
                </w:rPr>
                <w:delText>１——２——３——４——５</w:delText>
              </w:r>
            </w:del>
          </w:p>
        </w:tc>
      </w:tr>
      <w:tr w:rsidR="00E17A37" w:rsidRPr="009003B1" w14:paraId="2E04EE57" w14:textId="77777777" w:rsidTr="00641F6C">
        <w:trPr>
          <w:trHeight w:val="40"/>
          <w:trPrChange w:id="558" w:author="松本涼太" w:date="2019-05-28T12:32:00Z">
            <w:trPr>
              <w:trHeight w:val="40"/>
            </w:trPr>
          </w:trPrChange>
        </w:trPr>
        <w:tc>
          <w:tcPr>
            <w:tcW w:w="612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tcPrChange w:id="559" w:author="松本涼太" w:date="2019-05-28T12:32:00Z">
              <w:tcPr>
                <w:tcW w:w="5132" w:type="dxa"/>
                <w:tcBorders>
                  <w:top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</w:tcPrChange>
          </w:tcPr>
          <w:p w14:paraId="4AF15A3D" w14:textId="68297C09" w:rsidR="00E17A37" w:rsidRPr="009003B1" w:rsidDel="00E17A37" w:rsidRDefault="00E17A37">
            <w:pPr>
              <w:pStyle w:val="af"/>
              <w:widowControl/>
              <w:numPr>
                <w:ilvl w:val="1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del w:id="560" w:author="Ayako Taniguchi" w:date="2019-05-26T15:00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あなたの自宅から最も近いコンビニについて、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あなたは</w:t>
            </w:r>
            <w:ins w:id="561" w:author="Ayako Taniguchi" w:date="2019-05-26T15:00:00Z">
              <w:r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t>「</w:t>
              </w:r>
            </w:ins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コンビニがあることで、</w:t>
            </w:r>
          </w:p>
          <w:p w14:paraId="613F4AF7" w14:textId="76038B08" w:rsidR="00E17A37" w:rsidRPr="009003B1" w:rsidRDefault="00E17A37">
            <w:pPr>
              <w:pStyle w:val="af"/>
              <w:widowControl/>
              <w:numPr>
                <w:ilvl w:val="1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562" w:author="Ayako Taniguchi" w:date="2019-05-26T15:00:00Z">
                <w:pPr>
                  <w:pStyle w:val="af"/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Chars="0" w:left="720"/>
                </w:pPr>
              </w:pPrChange>
            </w:pPr>
            <w:r w:rsidRPr="009003B1">
              <w:rPr>
                <w:rFonts w:ascii="メイリオ" w:eastAsia="メイリオ" w:hAnsi="メイリオ" w:cs="メイリオ"/>
                <w:b/>
                <w:color w:val="000000"/>
                <w:sz w:val="22"/>
              </w:rPr>
              <w:t>騒音</w:t>
            </w:r>
            <w:ins w:id="563" w:author="Ayako Taniguchi" w:date="2019-05-26T15:00:00Z">
              <w:r w:rsidRPr="00E17A37">
                <w:rPr>
                  <w:rFonts w:ascii="メイリオ" w:eastAsia="メイリオ" w:hAnsi="メイリオ" w:cs="メイリオ"/>
                  <w:color w:val="000000"/>
                  <w:sz w:val="22"/>
                  <w:rPrChange w:id="564" w:author="Ayako Taniguchi" w:date="2019-05-26T15:00:00Z">
                    <w:rPr>
                      <w:rFonts w:ascii="メイリオ" w:eastAsia="メイリオ" w:hAnsi="メイリオ" w:cs="メイリオ"/>
                      <w:b/>
                      <w:color w:val="000000"/>
                      <w:sz w:val="22"/>
                    </w:rPr>
                  </w:rPrChange>
                </w:rPr>
                <w:t>が生じている</w:t>
              </w:r>
            </w:ins>
            <w:ins w:id="565" w:author="Ayako Taniguchi" w:date="2019-05-26T15:01:00Z">
              <w:r>
                <w:rPr>
                  <w:rFonts w:ascii="メイリオ" w:eastAsia="メイリオ" w:hAnsi="メイリオ" w:cs="メイリオ"/>
                  <w:color w:val="000000"/>
                  <w:sz w:val="22"/>
                </w:rPr>
                <w:t>」</w:t>
              </w:r>
            </w:ins>
            <w:ins w:id="566" w:author="Ayako Taniguchi" w:date="2019-05-26T15:00:00Z">
              <w:r>
                <w:rPr>
                  <w:rFonts w:ascii="メイリオ" w:eastAsia="メイリオ" w:hAnsi="メイリオ" w:cs="メイリオ"/>
                  <w:color w:val="000000"/>
                  <w:sz w:val="22"/>
                </w:rPr>
                <w:t>と</w:t>
              </w:r>
            </w:ins>
            <w:del w:id="567" w:author="Ayako Taniguchi" w:date="2019-05-26T15:00:00Z">
              <w:r w:rsidRPr="00E17A37" w:rsidDel="00E17A37">
                <w:rPr>
                  <w:rFonts w:ascii="メイリオ" w:eastAsia="メイリオ" w:hAnsi="メイリオ" w:cs="メイリオ"/>
                  <w:color w:val="000000"/>
                  <w:sz w:val="21"/>
                  <w:szCs w:val="18"/>
                </w:rPr>
                <w:delText>を</w:delText>
              </w:r>
            </w:del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感じますか。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  <w:vAlign w:val="center"/>
            <w:tcPrChange w:id="568" w:author="松本涼太" w:date="2019-05-28T12:32:00Z">
              <w:tcPr>
                <w:tcW w:w="5387" w:type="dxa"/>
                <w:tcBorders>
                  <w:top w:val="single" w:sz="4" w:space="0" w:color="000000"/>
                  <w:bottom w:val="single" w:sz="4" w:space="0" w:color="000000"/>
                </w:tcBorders>
                <w:vAlign w:val="center"/>
              </w:tcPr>
            </w:tcPrChange>
          </w:tcPr>
          <w:p w14:paraId="312231D6" w14:textId="640484AC" w:rsidR="00E17A37" w:rsidRPr="009003B1" w:rsidRDefault="00E17A37" w:rsidP="00E17A37">
            <w:pPr>
              <w:widowControl/>
              <w:spacing w:line="0" w:lineRule="atLeast"/>
              <w:rPr>
                <w:ins w:id="569" w:author="Ayako Taniguchi" w:date="2019-05-26T15:00:00Z"/>
                <w:rFonts w:ascii="メイリオ" w:eastAsia="メイリオ" w:hAnsi="メイリオ" w:cs="メイリオ"/>
                <w:sz w:val="21"/>
                <w:szCs w:val="18"/>
              </w:rPr>
            </w:pPr>
            <w:ins w:id="570" w:author="Ayako Taniguchi" w:date="2019-05-26T15:00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全く感じない</w:t>
              </w:r>
              <w:r w:rsidRPr="009003B1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　　　　　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  <w:r>
                <w:rPr>
                  <w:rFonts w:ascii="メイリオ" w:eastAsia="メイリオ" w:hAnsi="メイリオ" w:cs="メイリオ"/>
                  <w:sz w:val="21"/>
                  <w:szCs w:val="18"/>
                </w:rPr>
                <w:t xml:space="preserve">  　</w:t>
              </w:r>
            </w:ins>
            <w:ins w:id="571" w:author="松本涼太" w:date="2019-05-28T12:32:00Z">
              <w:r w:rsidR="00641F6C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 xml:space="preserve"> </w:t>
              </w:r>
            </w:ins>
            <w:ins w:id="572" w:author="Ayako Taniguchi" w:date="2019-05-26T15:00:00Z">
              <w:r w:rsidRPr="009003B1">
                <w:rPr>
                  <w:rFonts w:ascii="メイリオ" w:eastAsia="メイリオ" w:hAnsi="メイリオ" w:cs="メイリオ"/>
                  <w:sz w:val="21"/>
                  <w:szCs w:val="18"/>
                </w:rPr>
                <w:t>非常に感じる</w:t>
              </w:r>
            </w:ins>
          </w:p>
          <w:p w14:paraId="5ED2A7A5" w14:textId="07DEA69A" w:rsidR="00E17A37" w:rsidRPr="009003B1" w:rsidDel="00345C49" w:rsidRDefault="00E17A37" w:rsidP="00E17A37">
            <w:pPr>
              <w:widowControl/>
              <w:spacing w:line="0" w:lineRule="atLeast"/>
              <w:ind w:firstLineChars="250" w:firstLine="525"/>
              <w:rPr>
                <w:del w:id="573" w:author="Ayako Taniguchi" w:date="2019-05-26T15:00:00Z"/>
                <w:rFonts w:ascii="メイリオ" w:eastAsia="メイリオ" w:hAnsi="メイリオ" w:cs="メイリオ"/>
                <w:sz w:val="21"/>
                <w:szCs w:val="18"/>
              </w:rPr>
            </w:pPr>
            <w:ins w:id="574" w:author="Ayako Taniguchi" w:date="2019-05-26T15:00:00Z">
              <w:r w:rsidRPr="002F5149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１—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-</w:t>
              </w:r>
              <w:r w:rsidRPr="002F5149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—２—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-</w:t>
              </w:r>
              <w:r w:rsidRPr="002F5149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—３—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-</w:t>
              </w:r>
              <w:r w:rsidRPr="002F5149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—４—</w:t>
              </w:r>
              <w:r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-</w:t>
              </w:r>
              <w:r w:rsidRPr="002F5149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t>—５</w:t>
              </w:r>
            </w:ins>
            <w:del w:id="575" w:author="Ayako Taniguchi" w:date="2019-05-26T15:00:00Z">
              <w:r w:rsidRPr="009003B1" w:rsidDel="00345C49">
                <w:rPr>
                  <w:rFonts w:ascii="メイリオ" w:eastAsia="メイリオ" w:hAnsi="メイリオ" w:cs="メイリオ"/>
                  <w:sz w:val="21"/>
                  <w:szCs w:val="18"/>
                </w:rPr>
                <w:delText>全く感じない</w:delText>
              </w:r>
              <w:r w:rsidRPr="009003B1" w:rsidDel="00345C49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　　　　　</w:delText>
              </w:r>
              <w:r w:rsidDel="00345C49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 xml:space="preserve"> </w:delText>
              </w:r>
              <w:r w:rsidDel="00345C49">
                <w:rPr>
                  <w:rFonts w:ascii="メイリオ" w:eastAsia="メイリオ" w:hAnsi="メイリオ" w:cs="メイリオ"/>
                  <w:sz w:val="21"/>
                  <w:szCs w:val="18"/>
                </w:rPr>
                <w:delText xml:space="preserve">     </w:delText>
              </w:r>
              <w:r w:rsidRPr="009003B1" w:rsidDel="00345C49">
                <w:rPr>
                  <w:rFonts w:ascii="メイリオ" w:eastAsia="メイリオ" w:hAnsi="メイリオ" w:cs="メイリオ"/>
                  <w:sz w:val="21"/>
                  <w:szCs w:val="18"/>
                </w:rPr>
                <w:delText>非常に感じる</w:delText>
              </w:r>
            </w:del>
          </w:p>
          <w:p w14:paraId="542BC3D7" w14:textId="150D0FC2" w:rsidR="00E17A37" w:rsidRPr="009003B1" w:rsidRDefault="00E17A37" w:rsidP="00E17A37">
            <w:pPr>
              <w:widowControl/>
              <w:spacing w:line="0" w:lineRule="atLeast"/>
              <w:ind w:left="203" w:hanging="203"/>
              <w:jc w:val="center"/>
              <w:rPr>
                <w:rFonts w:ascii="メイリオ" w:eastAsia="メイリオ" w:hAnsi="メイリオ" w:cs="メイリオ"/>
                <w:sz w:val="21"/>
                <w:szCs w:val="18"/>
              </w:rPr>
            </w:pPr>
            <w:del w:id="576" w:author="Ayako Taniguchi" w:date="2019-05-26T15:00:00Z">
              <w:r w:rsidRPr="009003B1" w:rsidDel="00345C49">
                <w:rPr>
                  <w:rFonts w:ascii="メイリオ" w:eastAsia="メイリオ" w:hAnsi="メイリオ" w:cs="メイリオ" w:hint="eastAsia"/>
                  <w:sz w:val="21"/>
                  <w:szCs w:val="18"/>
                </w:rPr>
                <w:delText>１——２——３——４——５</w:delText>
              </w:r>
            </w:del>
          </w:p>
        </w:tc>
      </w:tr>
    </w:tbl>
    <w:p w14:paraId="5CBE40A4" w14:textId="3802D219" w:rsidR="00327789" w:rsidRPr="009003B1" w:rsidDel="00C11389" w:rsidRDefault="00327789" w:rsidP="005B1701">
      <w:pPr>
        <w:spacing w:line="0" w:lineRule="atLeast"/>
        <w:rPr>
          <w:del w:id="577" w:author="松本涼太" w:date="2019-05-28T12:40:00Z"/>
          <w:rFonts w:ascii="メイリオ" w:eastAsia="メイリオ" w:hAnsi="メイリオ" w:cs="メイリオ"/>
          <w:szCs w:val="28"/>
        </w:rPr>
      </w:pPr>
    </w:p>
    <w:p w14:paraId="5F42D668" w14:textId="0F876CAD" w:rsidR="0019541C" w:rsidRPr="009003B1" w:rsidDel="00755232" w:rsidRDefault="0019541C" w:rsidP="005B1701">
      <w:pPr>
        <w:spacing w:line="0" w:lineRule="atLeast"/>
        <w:rPr>
          <w:del w:id="578" w:author="Ayako Taniguchi" w:date="2019-05-26T14:50:00Z"/>
          <w:rFonts w:ascii="メイリオ" w:eastAsia="メイリオ" w:hAnsi="メイリオ" w:cs="メイリオ"/>
          <w:szCs w:val="28"/>
        </w:rPr>
      </w:pPr>
    </w:p>
    <w:p w14:paraId="1E299322" w14:textId="77777777" w:rsidR="0019541C" w:rsidRPr="009003B1" w:rsidRDefault="0019541C" w:rsidP="005B1701">
      <w:pPr>
        <w:spacing w:line="0" w:lineRule="atLeast"/>
        <w:rPr>
          <w:rFonts w:ascii="メイリオ" w:eastAsia="メイリオ" w:hAnsi="メイリオ" w:cs="メイリオ"/>
          <w:szCs w:val="28"/>
        </w:rPr>
      </w:pPr>
    </w:p>
    <w:p w14:paraId="78B6B8E4" w14:textId="366BB2FC" w:rsidR="00662D2F" w:rsidRPr="009003B1" w:rsidRDefault="001D1332" w:rsidP="005B1701">
      <w:pPr>
        <w:spacing w:line="0" w:lineRule="atLeast"/>
        <w:rPr>
          <w:rFonts w:ascii="メイリオ" w:eastAsia="メイリオ" w:hAnsi="メイリオ" w:cs="メイリオ"/>
          <w:szCs w:val="28"/>
        </w:rPr>
      </w:pPr>
      <w:r w:rsidRPr="009003B1">
        <w:rPr>
          <w:rFonts w:ascii="メイリオ" w:eastAsia="メイリオ" w:hAnsi="メイリオ" w:cs="メイリオ"/>
          <w:szCs w:val="28"/>
        </w:rPr>
        <w:t>Q9</w:t>
      </w:r>
      <w:r w:rsidR="00124F1C" w:rsidRPr="009003B1">
        <w:rPr>
          <w:rFonts w:ascii="メイリオ" w:eastAsia="メイリオ" w:hAnsi="メイリオ" w:cs="メイリオ"/>
          <w:szCs w:val="28"/>
        </w:rPr>
        <w:t>．</w:t>
      </w:r>
      <w:r w:rsidR="00124F1C" w:rsidRPr="00C160F2">
        <w:rPr>
          <w:rFonts w:ascii="メイリオ" w:eastAsia="メイリオ" w:hAnsi="メイリオ" w:cs="メイリオ"/>
          <w:b/>
          <w:sz w:val="28"/>
          <w:szCs w:val="28"/>
          <w:rPrChange w:id="579" w:author="松本涼太" w:date="2019-05-28T12:45:00Z">
            <w:rPr>
              <w:rFonts w:ascii="メイリオ" w:eastAsia="メイリオ" w:hAnsi="メイリオ" w:cs="メイリオ"/>
              <w:szCs w:val="28"/>
            </w:rPr>
          </w:rPrChange>
        </w:rPr>
        <w:t>「あなた」</w:t>
      </w:r>
      <w:r w:rsidR="00124F1C" w:rsidRPr="009003B1">
        <w:rPr>
          <w:rFonts w:ascii="メイリオ" w:eastAsia="メイリオ" w:hAnsi="メイリオ" w:cs="メイリオ"/>
          <w:szCs w:val="28"/>
        </w:rPr>
        <w:t>に関する質問です。 以下の質問にお答えください。</w:t>
      </w:r>
    </w:p>
    <w:tbl>
      <w:tblPr>
        <w:tblStyle w:val="ad"/>
        <w:tblW w:w="104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82"/>
        <w:gridCol w:w="1290"/>
        <w:gridCol w:w="442"/>
        <w:gridCol w:w="3382"/>
      </w:tblGrid>
      <w:tr w:rsidR="00662D2F" w:rsidRPr="009003B1" w14:paraId="012AEB93" w14:textId="77777777" w:rsidTr="00746EAB">
        <w:trPr>
          <w:trHeight w:val="1498"/>
        </w:trPr>
        <w:tc>
          <w:tcPr>
            <w:tcW w:w="5382" w:type="dxa"/>
            <w:vMerge w:val="restart"/>
            <w:shd w:val="clear" w:color="auto" w:fill="auto"/>
          </w:tcPr>
          <w:p w14:paraId="4B7AAEC1" w14:textId="77777777" w:rsidR="00C160F2" w:rsidRDefault="002F4387" w:rsidP="002F43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525" w:hangingChars="250" w:hanging="525"/>
              <w:rPr>
                <w:ins w:id="580" w:author="松本涼太" w:date="2019-05-28T12:45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 xml:space="preserve">9-2. 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あなたのお住まいを教えてください。</w:t>
            </w:r>
          </w:p>
          <w:p w14:paraId="42F306A8" w14:textId="57AE0ECD" w:rsidR="00662D2F" w:rsidRPr="009003B1" w:rsidRDefault="00490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firstLineChars="200" w:firstLine="42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581" w:author="松本涼太" w:date="2019-05-28T12:45:00Z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="525" w:hangingChars="250" w:hanging="525"/>
                </w:pPr>
              </w:pPrChange>
            </w:pPr>
            <w:r w:rsidRPr="00C11389">
              <w:rPr>
                <w:rFonts w:ascii="メイリオ" w:eastAsia="メイリオ" w:hAnsi="メイリオ" w:cs="メイリオ" w:hint="eastAsia"/>
                <w:b/>
                <w:sz w:val="21"/>
                <w:szCs w:val="18"/>
                <w:u w:val="single"/>
                <w:rPrChange w:id="582" w:author="松本涼太" w:date="2019-05-28T12:41:00Z">
                  <w:rPr>
                    <w:rFonts w:ascii="メイリオ" w:eastAsia="メイリオ" w:hAnsi="メイリオ" w:cs="メイリオ" w:hint="eastAsia"/>
                    <w:sz w:val="21"/>
                    <w:szCs w:val="18"/>
                    <w:u w:val="single"/>
                  </w:rPr>
                </w:rPrChange>
              </w:rPr>
              <w:t>集合住宅</w:t>
            </w:r>
            <w:del w:id="583" w:author="松本涼太" w:date="2019-05-28T12:45:00Z">
              <w:r w:rsidR="00F93BC1" w:rsidRPr="009003B1" w:rsidDel="00C160F2">
                <w:rPr>
                  <w:rFonts w:ascii="メイリオ" w:eastAsia="メイリオ" w:hAnsi="メイリオ" w:cs="メイリオ" w:hint="eastAsia"/>
                  <w:sz w:val="21"/>
                  <w:szCs w:val="18"/>
                  <w:u w:val="single"/>
                </w:rPr>
                <w:delText>、</w:delText>
              </w:r>
            </w:del>
            <w:r w:rsidR="00F93BC1" w:rsidRPr="009003B1">
              <w:rPr>
                <w:rFonts w:ascii="メイリオ" w:eastAsia="メイリオ" w:hAnsi="メイリオ" w:cs="メイリオ" w:hint="eastAsia"/>
                <w:sz w:val="21"/>
                <w:szCs w:val="18"/>
                <w:u w:val="single"/>
              </w:rPr>
              <w:t>または</w:t>
            </w:r>
            <w:r w:rsidR="00F93BC1" w:rsidRPr="00C11389">
              <w:rPr>
                <w:rFonts w:ascii="メイリオ" w:eastAsia="メイリオ" w:hAnsi="メイリオ" w:cs="メイリオ" w:hint="eastAsia"/>
                <w:b/>
                <w:sz w:val="21"/>
                <w:szCs w:val="18"/>
                <w:u w:val="single"/>
                <w:rPrChange w:id="584" w:author="松本涼太" w:date="2019-05-28T12:41:00Z">
                  <w:rPr>
                    <w:rFonts w:ascii="メイリオ" w:eastAsia="メイリオ" w:hAnsi="メイリオ" w:cs="メイリオ" w:hint="eastAsia"/>
                    <w:sz w:val="21"/>
                    <w:szCs w:val="18"/>
                    <w:u w:val="single"/>
                  </w:rPr>
                </w:rPrChange>
              </w:rPr>
              <w:t>戸建て住宅</w:t>
            </w:r>
            <w:r w:rsidR="00F93BC1" w:rsidRPr="009003B1">
              <w:rPr>
                <w:rFonts w:ascii="メイリオ" w:eastAsia="メイリオ" w:hAnsi="メイリオ" w:cs="メイリオ" w:hint="eastAsia"/>
                <w:sz w:val="21"/>
                <w:szCs w:val="18"/>
                <w:u w:val="single"/>
              </w:rPr>
              <w:t>に〇をしてください。</w:t>
            </w:r>
          </w:p>
          <w:p w14:paraId="79670338" w14:textId="313AF2ED" w:rsidR="00F93BC1" w:rsidRPr="009003B1" w:rsidRDefault="00F93BC1" w:rsidP="00F93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</w:pPr>
          </w:p>
          <w:p w14:paraId="3D8647DD" w14:textId="33D18989" w:rsidR="00F93BC1" w:rsidRPr="009003B1" w:rsidRDefault="00F93BC1" w:rsidP="00746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firstLineChars="200" w:firstLine="42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</w:rPr>
              <w:t>そして、右の空欄に住所を記入してください。</w:t>
            </w:r>
          </w:p>
          <w:p w14:paraId="138DA8EB" w14:textId="4F4485FC" w:rsidR="00662D2F" w:rsidRPr="009003B1" w:rsidRDefault="00662D2F" w:rsidP="00490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メイリオ" w:eastAsia="メイリオ" w:hAnsi="メイリオ" w:cs="メイリオ"/>
                <w:sz w:val="21"/>
                <w:szCs w:val="18"/>
              </w:rPr>
            </w:pPr>
          </w:p>
        </w:tc>
        <w:tc>
          <w:tcPr>
            <w:tcW w:w="1290" w:type="dxa"/>
            <w:vMerge w:val="restart"/>
            <w:vAlign w:val="center"/>
          </w:tcPr>
          <w:p w14:paraId="3C95ECC7" w14:textId="0C09C4B3" w:rsidR="00662D2F" w:rsidRPr="009003B1" w:rsidRDefault="00124F1C" w:rsidP="005B1701">
            <w:pPr>
              <w:spacing w:line="0" w:lineRule="atLeast"/>
              <w:rPr>
                <w:rFonts w:ascii="HG丸ｺﾞｼｯｸM-PRO" w:eastAsia="HG丸ｺﾞｼｯｸM-PRO" w:hAnsi="HG丸ｺﾞｼｯｸM-PRO" w:cs="HG丸ｺﾞｼｯｸM-PRO"/>
                <w:sz w:val="20"/>
                <w:szCs w:val="21"/>
              </w:rPr>
            </w:pPr>
            <w:r w:rsidRPr="009003B1">
              <w:rPr>
                <w:rFonts w:ascii="HG丸ｺﾞｼｯｸM-PRO" w:eastAsia="HG丸ｺﾞｼｯｸM-PRO" w:hAnsi="HG丸ｺﾞｼｯｸM-PRO" w:cs="HG丸ｺﾞｼｯｸM-PRO"/>
                <w:sz w:val="20"/>
                <w:szCs w:val="21"/>
              </w:rPr>
              <w:t>集合住宅</w:t>
            </w:r>
          </w:p>
          <w:p w14:paraId="1C021031" w14:textId="3EB23CE1" w:rsidR="0049067F" w:rsidRPr="009003B1" w:rsidRDefault="0049067F" w:rsidP="005B1701">
            <w:pPr>
              <w:spacing w:line="0" w:lineRule="atLeast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  <w:p w14:paraId="56D65F60" w14:textId="77777777" w:rsidR="00F93BC1" w:rsidRPr="009003B1" w:rsidRDefault="00F93BC1" w:rsidP="005B1701">
            <w:pPr>
              <w:spacing w:line="0" w:lineRule="atLeast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  <w:p w14:paraId="5EA96AFA" w14:textId="7461A50B" w:rsidR="00662D2F" w:rsidRPr="009003B1" w:rsidRDefault="00124F1C" w:rsidP="005B1701">
            <w:pPr>
              <w:spacing w:line="0" w:lineRule="atLeast"/>
              <w:rPr>
                <w:rFonts w:ascii="HG丸ｺﾞｼｯｸM-PRO" w:eastAsia="HG丸ｺﾞｼｯｸM-PRO" w:hAnsi="HG丸ｺﾞｼｯｸM-PRO" w:cs="HG丸ｺﾞｼｯｸM-PRO"/>
                <w:sz w:val="20"/>
                <w:szCs w:val="21"/>
              </w:rPr>
            </w:pPr>
            <w:r w:rsidRPr="009003B1">
              <w:rPr>
                <w:rFonts w:ascii="HG丸ｺﾞｼｯｸM-PRO" w:eastAsia="HG丸ｺﾞｼｯｸM-PRO" w:hAnsi="HG丸ｺﾞｼｯｸM-PRO" w:cs="HG丸ｺﾞｼｯｸM-PRO"/>
                <w:sz w:val="20"/>
                <w:szCs w:val="21"/>
              </w:rPr>
              <w:t>戸建て住宅</w:t>
            </w:r>
          </w:p>
          <w:p w14:paraId="2479ED1C" w14:textId="53FFC832" w:rsidR="00662D2F" w:rsidRPr="009003B1" w:rsidRDefault="00662D2F" w:rsidP="005B1701">
            <w:pPr>
              <w:spacing w:line="0" w:lineRule="atLeast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  <w:p w14:paraId="6E529BF4" w14:textId="31B076FB" w:rsidR="006976B2" w:rsidRPr="009003B1" w:rsidRDefault="006976B2" w:rsidP="005B1701">
            <w:pPr>
              <w:spacing w:line="0" w:lineRule="atLeast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  <w:p w14:paraId="59D13BFF" w14:textId="2EA4E51F" w:rsidR="00336FDE" w:rsidRPr="009003B1" w:rsidRDefault="00336FDE" w:rsidP="005B1701">
            <w:pPr>
              <w:spacing w:line="0" w:lineRule="atLeast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  <w:p w14:paraId="7230BBF7" w14:textId="1104246B" w:rsidR="00662D2F" w:rsidRPr="009003B1" w:rsidRDefault="00662D2F" w:rsidP="005B1701">
            <w:pPr>
              <w:spacing w:line="0" w:lineRule="atLeast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</w:tc>
        <w:tc>
          <w:tcPr>
            <w:tcW w:w="442" w:type="dxa"/>
            <w:vMerge w:val="restart"/>
            <w:shd w:val="clear" w:color="auto" w:fill="auto"/>
            <w:vAlign w:val="center"/>
          </w:tcPr>
          <w:p w14:paraId="52A7F8A0" w14:textId="77E4F1F5" w:rsidR="00662D2F" w:rsidRPr="009003B1" w:rsidRDefault="00124F1C" w:rsidP="00F93896">
            <w:pPr>
              <w:spacing w:line="0" w:lineRule="atLeast"/>
              <w:ind w:right="113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  <w:r w:rsidRPr="009003B1">
              <w:rPr>
                <w:rFonts w:ascii="HG丸ｺﾞｼｯｸM-PRO" w:eastAsia="HG丸ｺﾞｼｯｸM-PRO" w:hAnsi="HG丸ｺﾞｼｯｸM-PRO" w:cs="HG丸ｺﾞｼｯｸM-PRO"/>
                <w:szCs w:val="18"/>
              </w:rPr>
              <w:t>住所</w:t>
            </w:r>
          </w:p>
        </w:tc>
        <w:tc>
          <w:tcPr>
            <w:tcW w:w="3382" w:type="dxa"/>
            <w:vAlign w:val="center"/>
          </w:tcPr>
          <w:p w14:paraId="10FA02BF" w14:textId="54D6BF99" w:rsidR="00662D2F" w:rsidRPr="009003B1" w:rsidRDefault="00124F1C" w:rsidP="0049067F">
            <w:pPr>
              <w:spacing w:line="0" w:lineRule="atLeast"/>
              <w:jc w:val="right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  <w:r w:rsidRPr="009003B1"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  <w:t>市・区・町・村</w:t>
            </w:r>
          </w:p>
          <w:p w14:paraId="479E6367" w14:textId="227A7BD2" w:rsidR="00F93BC1" w:rsidRPr="009003B1" w:rsidRDefault="00F93BC1" w:rsidP="00F93BC1">
            <w:pPr>
              <w:spacing w:line="0" w:lineRule="atLeast"/>
              <w:ind w:right="720" w:firstLine="180"/>
              <w:jc w:val="center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  <w:r w:rsidRPr="009003B1"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  <w:t xml:space="preserve">　　　　　　　　　</w:t>
            </w:r>
          </w:p>
          <w:p w14:paraId="62480D16" w14:textId="4E346CE6" w:rsidR="00662D2F" w:rsidRPr="009003B1" w:rsidRDefault="00F93BC1" w:rsidP="00F93BC1">
            <w:pPr>
              <w:spacing w:line="0" w:lineRule="atLeast"/>
              <w:ind w:right="720" w:firstLine="180"/>
              <w:jc w:val="center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  <w:r w:rsidRPr="009003B1">
              <w:rPr>
                <w:rFonts w:ascii="HG丸ｺﾞｼｯｸM-PRO" w:eastAsia="HG丸ｺﾞｼｯｸM-PRO" w:hAnsi="HG丸ｺﾞｼｯｸM-PRO" w:cs="HG丸ｺﾞｼｯｸM-PRO" w:hint="eastAsia"/>
                <w:sz w:val="21"/>
                <w:szCs w:val="18"/>
              </w:rPr>
              <w:t xml:space="preserve">　　　　　　　丁</w:t>
            </w:r>
            <w:r w:rsidR="00124F1C" w:rsidRPr="009003B1"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  <w:t>目</w:t>
            </w:r>
            <w:r w:rsidRPr="009003B1">
              <w:rPr>
                <w:rFonts w:ascii="HG丸ｺﾞｼｯｸM-PRO" w:eastAsia="HG丸ｺﾞｼｯｸM-PRO" w:hAnsi="HG丸ｺﾞｼｯｸM-PRO" w:cs="HG丸ｺﾞｼｯｸM-PRO" w:hint="eastAsia"/>
                <w:sz w:val="21"/>
                <w:szCs w:val="18"/>
              </w:rPr>
              <w:t xml:space="preserve">　</w:t>
            </w:r>
          </w:p>
        </w:tc>
      </w:tr>
      <w:tr w:rsidR="00662D2F" w:rsidRPr="009003B1" w14:paraId="0684F0B7" w14:textId="77777777" w:rsidTr="00746EAB">
        <w:trPr>
          <w:trHeight w:val="1393"/>
        </w:trPr>
        <w:tc>
          <w:tcPr>
            <w:tcW w:w="5382" w:type="dxa"/>
            <w:vMerge/>
            <w:shd w:val="clear" w:color="auto" w:fill="auto"/>
          </w:tcPr>
          <w:p w14:paraId="531C6467" w14:textId="77777777" w:rsidR="00662D2F" w:rsidRPr="009003B1" w:rsidRDefault="00662D2F" w:rsidP="005B1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left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</w:tc>
        <w:tc>
          <w:tcPr>
            <w:tcW w:w="1290" w:type="dxa"/>
            <w:vMerge/>
            <w:vAlign w:val="center"/>
          </w:tcPr>
          <w:p w14:paraId="03449C36" w14:textId="77777777" w:rsidR="00662D2F" w:rsidRPr="009003B1" w:rsidRDefault="00662D2F" w:rsidP="005B1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left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</w:tc>
        <w:tc>
          <w:tcPr>
            <w:tcW w:w="442" w:type="dxa"/>
            <w:vMerge/>
            <w:shd w:val="clear" w:color="auto" w:fill="auto"/>
            <w:vAlign w:val="center"/>
          </w:tcPr>
          <w:p w14:paraId="7A298075" w14:textId="77777777" w:rsidR="00662D2F" w:rsidRPr="009003B1" w:rsidRDefault="00662D2F" w:rsidP="005B1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left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</w:tc>
        <w:tc>
          <w:tcPr>
            <w:tcW w:w="3382" w:type="dxa"/>
            <w:shd w:val="clear" w:color="auto" w:fill="auto"/>
            <w:vAlign w:val="center"/>
          </w:tcPr>
          <w:p w14:paraId="4FACEF17" w14:textId="76280332" w:rsidR="00F93896" w:rsidRPr="009003B1" w:rsidRDefault="00124F1C" w:rsidP="00F93896">
            <w:pPr>
              <w:spacing w:line="0" w:lineRule="atLeast"/>
              <w:ind w:right="420"/>
              <w:rPr>
                <w:rFonts w:ascii="HG丸ｺﾞｼｯｸM-PRO" w:eastAsia="HG丸ｺﾞｼｯｸM-PRO" w:hAnsi="HG丸ｺﾞｼｯｸM-PRO" w:cs="HG丸ｺﾞｼｯｸM-PRO"/>
                <w:sz w:val="20"/>
                <w:szCs w:val="16"/>
              </w:rPr>
            </w:pPr>
            <w:r w:rsidRPr="009003B1">
              <w:rPr>
                <w:rFonts w:ascii="HG丸ｺﾞｼｯｸM-PRO" w:eastAsia="HG丸ｺﾞｼｯｸM-PRO" w:hAnsi="HG丸ｺﾞｼｯｸM-PRO" w:cs="HG丸ｺﾞｼｯｸM-PRO"/>
                <w:sz w:val="20"/>
                <w:szCs w:val="16"/>
              </w:rPr>
              <w:t xml:space="preserve">記入例：　　</w:t>
            </w:r>
          </w:p>
          <w:p w14:paraId="2531F53B" w14:textId="73F1058F" w:rsidR="00662D2F" w:rsidRPr="009003B1" w:rsidRDefault="00F93896" w:rsidP="00F93896">
            <w:pPr>
              <w:spacing w:line="0" w:lineRule="atLeast"/>
              <w:ind w:right="105"/>
              <w:jc w:val="right"/>
              <w:rPr>
                <w:rFonts w:ascii="HG丸ｺﾞｼｯｸM-PRO" w:eastAsia="HG丸ｺﾞｼｯｸM-PRO" w:hAnsi="HG丸ｺﾞｼｯｸM-PRO" w:cs="HG丸ｺﾞｼｯｸM-PRO"/>
                <w:sz w:val="20"/>
                <w:szCs w:val="16"/>
              </w:rPr>
            </w:pPr>
            <w:r w:rsidRPr="009003B1">
              <w:rPr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 wp14:anchorId="4E6287A5" wp14:editId="4D16011C">
                      <wp:simplePos x="0" y="0"/>
                      <wp:positionH relativeFrom="column">
                        <wp:posOffset>983615</wp:posOffset>
                      </wp:positionH>
                      <wp:positionV relativeFrom="paragraph">
                        <wp:posOffset>24130</wp:posOffset>
                      </wp:positionV>
                      <wp:extent cx="190500" cy="177800"/>
                      <wp:effectExtent l="0" t="0" r="19050" b="12700"/>
                      <wp:wrapNone/>
                      <wp:docPr id="3" name="円/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780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39B2A4D" w14:textId="77777777" w:rsidR="001C0AC3" w:rsidRDefault="001C0AC3">
                                  <w:pPr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6287A5" id="円/楕円 3" o:spid="_x0000_s1026" style="position:absolute;left:0;text-align:left;margin-left:77.45pt;margin-top:1.9pt;width:15pt;height:1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" filled="f" strokecolor="black [3200]" strokeweight="1.5pt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14:paraId="339B2A4D" w14:textId="77777777" w:rsidR="001C0AC3" w:rsidRDefault="001C0AC3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B1701" w:rsidRPr="009003B1">
              <w:rPr>
                <w:rFonts w:ascii="メイリオ" w:eastAsia="メイリオ" w:hAnsi="メイリオ" w:cs="メイリオ"/>
                <w:sz w:val="20"/>
                <w:szCs w:val="16"/>
              </w:rPr>
              <w:t>つくば</w:t>
            </w:r>
            <w:r w:rsidRPr="009003B1">
              <w:rPr>
                <w:rFonts w:ascii="メイリオ" w:eastAsia="メイリオ" w:hAnsi="メイリオ" w:cs="メイリオ"/>
                <w:sz w:val="20"/>
                <w:szCs w:val="16"/>
              </w:rPr>
              <w:t xml:space="preserve">　</w:t>
            </w:r>
            <w:r w:rsidR="00124F1C" w:rsidRPr="009003B1">
              <w:rPr>
                <w:rFonts w:ascii="メイリオ" w:eastAsia="メイリオ" w:hAnsi="メイリオ" w:cs="メイリオ"/>
                <w:sz w:val="20"/>
                <w:szCs w:val="16"/>
              </w:rPr>
              <w:t xml:space="preserve">市・区・町・村　</w:t>
            </w:r>
          </w:p>
          <w:p w14:paraId="0899920F" w14:textId="31BF48D6" w:rsidR="00662D2F" w:rsidRPr="009003B1" w:rsidRDefault="00F93896" w:rsidP="005B1701">
            <w:pPr>
              <w:spacing w:line="0" w:lineRule="atLeast"/>
              <w:ind w:right="640" w:firstLine="800"/>
              <w:jc w:val="center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0"/>
                <w:szCs w:val="16"/>
              </w:rPr>
              <w:t xml:space="preserve">天久保　３　</w:t>
            </w:r>
            <w:r w:rsidR="00124F1C" w:rsidRPr="009003B1">
              <w:rPr>
                <w:rFonts w:ascii="メイリオ" w:eastAsia="メイリオ" w:hAnsi="メイリオ" w:cs="メイリオ"/>
                <w:sz w:val="20"/>
                <w:szCs w:val="16"/>
              </w:rPr>
              <w:t>丁目</w:t>
            </w:r>
          </w:p>
        </w:tc>
      </w:tr>
      <w:tr w:rsidR="00662D2F" w:rsidRPr="009003B1" w14:paraId="5B547C6D" w14:textId="77777777" w:rsidTr="00746EAB">
        <w:trPr>
          <w:trHeight w:val="340"/>
        </w:trPr>
        <w:tc>
          <w:tcPr>
            <w:tcW w:w="5382" w:type="dxa"/>
            <w:shd w:val="clear" w:color="auto" w:fill="auto"/>
          </w:tcPr>
          <w:p w14:paraId="413AF237" w14:textId="710AB803" w:rsidR="00662D2F" w:rsidRPr="009003B1" w:rsidRDefault="002F4387" w:rsidP="002F43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735" w:hangingChars="350" w:hanging="735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 xml:space="preserve">9-3. 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 xml:space="preserve"> </w:t>
            </w:r>
            <w:r w:rsidR="00746EAB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普段、１週間にどれくらい朝食を食べま</w:t>
            </w:r>
            <w:r w:rsidR="00746EAB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す</w:t>
            </w:r>
            <w:del w:id="585" w:author="松本涼太" w:date="2019-05-28T12:51:00Z">
              <w:r w:rsidR="00746EAB" w:rsidRPr="009003B1" w:rsidDel="00C160F2">
                <w:rPr>
                  <w:rFonts w:ascii="メイリオ" w:eastAsia="メイリオ" w:hAnsi="メイリオ" w:cs="メイリオ" w:hint="eastAsia"/>
                  <w:color w:val="000000"/>
                  <w:sz w:val="21"/>
                  <w:szCs w:val="18"/>
                </w:rPr>
                <w:delText xml:space="preserve">　</w:delText>
              </w:r>
            </w:del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か。</w:t>
            </w:r>
          </w:p>
        </w:tc>
        <w:tc>
          <w:tcPr>
            <w:tcW w:w="5114" w:type="dxa"/>
            <w:gridSpan w:val="3"/>
            <w:vAlign w:val="center"/>
          </w:tcPr>
          <w:p w14:paraId="0D6AF563" w14:textId="2B829A63" w:rsidR="00662D2F" w:rsidRPr="009003B1" w:rsidRDefault="00124F1C" w:rsidP="005B1701">
            <w:pPr>
              <w:spacing w:line="0" w:lineRule="atLeast"/>
              <w:jc w:val="center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>週　　　　　　日程度</w:t>
            </w:r>
          </w:p>
        </w:tc>
      </w:tr>
      <w:tr w:rsidR="00662D2F" w:rsidRPr="009003B1" w14:paraId="2960A1E4" w14:textId="77777777" w:rsidTr="00746EAB">
        <w:trPr>
          <w:trHeight w:val="340"/>
        </w:trPr>
        <w:tc>
          <w:tcPr>
            <w:tcW w:w="5382" w:type="dxa"/>
            <w:shd w:val="clear" w:color="auto" w:fill="auto"/>
          </w:tcPr>
          <w:p w14:paraId="5B5EB07C" w14:textId="77777777" w:rsidR="00C11389" w:rsidRDefault="002F4387" w:rsidP="00C11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630" w:hangingChars="300" w:hanging="630"/>
              <w:rPr>
                <w:ins w:id="586" w:author="松本涼太" w:date="2019-05-28T12:40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 xml:space="preserve">9-4. 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 xml:space="preserve"> </w:t>
            </w:r>
            <w:r w:rsidR="00124F1C" w:rsidRPr="00DF27A5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587" w:author="松本涼太" w:date="2019-05-28T13:10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今朝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、何時に</w:t>
            </w:r>
            <w:r w:rsidR="00124F1C" w:rsidRPr="002D5E91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588" w:author="松本涼太" w:date="2019-05-28T13:02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起床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しましたか。下線部に</w:t>
            </w:r>
            <w:r w:rsidR="00124F1C" w:rsidRPr="002D5E91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589" w:author="松本涼太" w:date="2019-05-28T13:02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起床時間帯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を記入してください。</w:t>
            </w:r>
            <w:r w:rsidR="005B1701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（24時間表記）</w:t>
            </w:r>
          </w:p>
          <w:p w14:paraId="53365AE8" w14:textId="4C37B4E3" w:rsidR="00C11389" w:rsidRPr="00C11389" w:rsidRDefault="005B1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firstLineChars="300" w:firstLine="63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590" w:author="松本涼太" w:date="2019-05-28T13:01:00Z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="630" w:hangingChars="300" w:hanging="630"/>
                </w:pPr>
              </w:pPrChange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例：7：30くらい</w:t>
            </w:r>
          </w:p>
        </w:tc>
        <w:tc>
          <w:tcPr>
            <w:tcW w:w="5114" w:type="dxa"/>
            <w:gridSpan w:val="3"/>
            <w:vAlign w:val="center"/>
          </w:tcPr>
          <w:p w14:paraId="674A530A" w14:textId="32D9C537" w:rsidR="00662D2F" w:rsidRPr="009003B1" w:rsidRDefault="005B1701" w:rsidP="005B1701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　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  <w:u w:val="single"/>
              </w:rPr>
              <w:t>：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　</w:t>
            </w:r>
            <w:r w:rsidR="00124F1C"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>くらい</w:t>
            </w:r>
          </w:p>
        </w:tc>
      </w:tr>
      <w:tr w:rsidR="00662D2F" w:rsidRPr="009003B1" w14:paraId="581D0079" w14:textId="77777777" w:rsidTr="00746EAB">
        <w:trPr>
          <w:trHeight w:val="340"/>
        </w:trPr>
        <w:tc>
          <w:tcPr>
            <w:tcW w:w="5382" w:type="dxa"/>
            <w:tcBorders>
              <w:bottom w:val="single" w:sz="4" w:space="0" w:color="000000"/>
            </w:tcBorders>
            <w:shd w:val="clear" w:color="auto" w:fill="auto"/>
          </w:tcPr>
          <w:p w14:paraId="568117D3" w14:textId="77777777" w:rsidR="00C11389" w:rsidRDefault="002F4387" w:rsidP="002F43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="630" w:hangingChars="300" w:hanging="630"/>
              <w:rPr>
                <w:ins w:id="591" w:author="松本涼太" w:date="2019-05-28T12:40:00Z"/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9-5.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 xml:space="preserve">  </w:t>
            </w:r>
            <w:r w:rsidR="00124F1C" w:rsidRPr="00DF27A5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592" w:author="松本涼太" w:date="2019-05-28T13:10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昨晩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、何時に</w:t>
            </w:r>
            <w:r w:rsidR="00124F1C" w:rsidRPr="002D5E91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593" w:author="松本涼太" w:date="2019-05-28T13:02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就寝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しましたか。下線部に</w:t>
            </w:r>
            <w:r w:rsidR="00124F1C" w:rsidRPr="002D5E91">
              <w:rPr>
                <w:rFonts w:ascii="メイリオ" w:eastAsia="メイリオ" w:hAnsi="メイリオ" w:cs="メイリオ"/>
                <w:b/>
                <w:color w:val="000000"/>
                <w:sz w:val="21"/>
                <w:szCs w:val="18"/>
                <w:rPrChange w:id="594" w:author="松本涼太" w:date="2019-05-28T13:02:00Z">
                  <w:rPr>
                    <w:rFonts w:ascii="メイリオ" w:eastAsia="メイリオ" w:hAnsi="メイリオ" w:cs="メイリオ"/>
                    <w:color w:val="000000"/>
                    <w:sz w:val="21"/>
                    <w:szCs w:val="18"/>
                  </w:rPr>
                </w:rPrChange>
              </w:rPr>
              <w:t>就寝時間帯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を記入してください。</w:t>
            </w:r>
            <w:r w:rsidR="005B1701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（24時間表記）</w:t>
            </w:r>
          </w:p>
          <w:p w14:paraId="7B2F79F2" w14:textId="783F057E" w:rsidR="00662D2F" w:rsidRPr="009003B1" w:rsidRDefault="005B1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firstLineChars="300" w:firstLine="630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pPrChange w:id="595" w:author="松本涼太" w:date="2019-05-28T12:40:00Z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0" w:lineRule="atLeast"/>
                  <w:ind w:left="630" w:hangingChars="300" w:hanging="630"/>
                </w:pPr>
              </w:pPrChange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例：23：00くらい</w:t>
            </w:r>
          </w:p>
        </w:tc>
        <w:tc>
          <w:tcPr>
            <w:tcW w:w="5114" w:type="dxa"/>
            <w:gridSpan w:val="3"/>
            <w:vAlign w:val="center"/>
          </w:tcPr>
          <w:p w14:paraId="67663C1D" w14:textId="2D5C926E" w:rsidR="00662D2F" w:rsidRPr="009003B1" w:rsidRDefault="005B1701" w:rsidP="005B1701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</w:pPr>
            <w:r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　</w:t>
            </w:r>
            <w:r w:rsidRPr="009003B1">
              <w:rPr>
                <w:rFonts w:ascii="メイリオ" w:eastAsia="メイリオ" w:hAnsi="メイリオ" w:cs="メイリオ" w:hint="eastAsia"/>
                <w:sz w:val="21"/>
                <w:szCs w:val="18"/>
                <w:u w:val="single"/>
              </w:rPr>
              <w:t>：</w:t>
            </w:r>
            <w:r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 xml:space="preserve">　　　</w:t>
            </w:r>
            <w:r w:rsidR="00124F1C" w:rsidRPr="009003B1">
              <w:rPr>
                <w:rFonts w:ascii="メイリオ" w:eastAsia="メイリオ" w:hAnsi="メイリオ" w:cs="メイリオ"/>
                <w:sz w:val="21"/>
                <w:szCs w:val="18"/>
                <w:u w:val="single"/>
              </w:rPr>
              <w:t>くらい</w:t>
            </w:r>
          </w:p>
        </w:tc>
      </w:tr>
      <w:tr w:rsidR="00662D2F" w:rsidRPr="009003B1" w14:paraId="6BE0B6F5" w14:textId="77777777" w:rsidTr="00746EAB">
        <w:trPr>
          <w:trHeight w:val="340"/>
        </w:trPr>
        <w:tc>
          <w:tcPr>
            <w:tcW w:w="5382" w:type="dxa"/>
            <w:shd w:val="clear" w:color="auto" w:fill="auto"/>
          </w:tcPr>
          <w:p w14:paraId="532B4C5E" w14:textId="50694301" w:rsidR="00662D2F" w:rsidRPr="009003B1" w:rsidRDefault="00FC71E4" w:rsidP="002F43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9-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8</w:t>
            </w:r>
            <w:r w:rsidR="002F4387"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 xml:space="preserve">. </w:t>
            </w:r>
            <w:r w:rsidR="002F4387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 xml:space="preserve"> </w:t>
            </w: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 xml:space="preserve"> </w:t>
            </w:r>
            <w:r w:rsidR="00124F1C"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t>あなたの性別を教えてください。</w:t>
            </w:r>
          </w:p>
        </w:tc>
        <w:tc>
          <w:tcPr>
            <w:tcW w:w="5114" w:type="dxa"/>
            <w:gridSpan w:val="3"/>
            <w:shd w:val="clear" w:color="auto" w:fill="auto"/>
          </w:tcPr>
          <w:p w14:paraId="3910EAF4" w14:textId="77777777" w:rsidR="001C0AC3" w:rsidRPr="009003B1" w:rsidRDefault="00124F1C" w:rsidP="005B1701">
            <w:pPr>
              <w:spacing w:line="0" w:lineRule="atLeast"/>
              <w:jc w:val="left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  <w:r w:rsidRPr="009003B1"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  <w:t xml:space="preserve">1.男性　　2.女性　　3.どちらでもない　　</w:t>
            </w:r>
          </w:p>
          <w:p w14:paraId="3F1D8E16" w14:textId="5E3F2F92" w:rsidR="00662D2F" w:rsidRPr="009003B1" w:rsidRDefault="00124F1C" w:rsidP="005B1701">
            <w:pPr>
              <w:spacing w:line="0" w:lineRule="atLeast"/>
              <w:jc w:val="left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  <w:r w:rsidRPr="009003B1"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  <w:t>4.回答しない</w:t>
            </w:r>
          </w:p>
        </w:tc>
      </w:tr>
      <w:tr w:rsidR="00FC71E4" w:rsidRPr="009003B1" w14:paraId="3A47761A" w14:textId="77777777" w:rsidTr="00746EAB">
        <w:trPr>
          <w:trHeight w:val="340"/>
        </w:trPr>
        <w:tc>
          <w:tcPr>
            <w:tcW w:w="5382" w:type="dxa"/>
            <w:shd w:val="clear" w:color="auto" w:fill="auto"/>
          </w:tcPr>
          <w:p w14:paraId="12EDC55A" w14:textId="3599E9D2" w:rsidR="00FC71E4" w:rsidRPr="009003B1" w:rsidRDefault="00FC71E4" w:rsidP="002F43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</w:pPr>
            <w:r w:rsidRPr="009003B1">
              <w:rPr>
                <w:rFonts w:ascii="メイリオ" w:eastAsia="メイリオ" w:hAnsi="メイリオ" w:cs="メイリオ"/>
                <w:color w:val="000000"/>
                <w:sz w:val="21"/>
                <w:szCs w:val="18"/>
              </w:rPr>
              <w:lastRenderedPageBreak/>
              <w:t>9-10.   あなたの年齢を教えてください</w:t>
            </w:r>
            <w:r w:rsidRPr="009003B1">
              <w:rPr>
                <w:rFonts w:ascii="メイリオ" w:eastAsia="メイリオ" w:hAnsi="メイリオ" w:cs="メイリオ" w:hint="eastAsia"/>
                <w:color w:val="000000"/>
                <w:sz w:val="21"/>
                <w:szCs w:val="18"/>
              </w:rPr>
              <w:t>。</w:t>
            </w:r>
          </w:p>
        </w:tc>
        <w:tc>
          <w:tcPr>
            <w:tcW w:w="5114" w:type="dxa"/>
            <w:gridSpan w:val="3"/>
            <w:shd w:val="clear" w:color="auto" w:fill="auto"/>
          </w:tcPr>
          <w:p w14:paraId="46B8CAC3" w14:textId="724231AE" w:rsidR="00FC71E4" w:rsidRPr="009003B1" w:rsidRDefault="00FC71E4" w:rsidP="00FC71E4">
            <w:pPr>
              <w:spacing w:line="0" w:lineRule="atLeast"/>
              <w:ind w:firstLineChars="550" w:firstLine="1155"/>
              <w:jc w:val="left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  <w:r w:rsidRPr="009003B1">
              <w:rPr>
                <w:rFonts w:ascii="HG丸ｺﾞｼｯｸM-PRO" w:eastAsia="HG丸ｺﾞｼｯｸM-PRO" w:hAnsi="HG丸ｺﾞｼｯｸM-PRO" w:cs="HG丸ｺﾞｼｯｸM-PRO" w:hint="eastAsia"/>
                <w:sz w:val="21"/>
                <w:szCs w:val="18"/>
              </w:rPr>
              <w:t>（　　　　　　　歳）</w:t>
            </w:r>
          </w:p>
        </w:tc>
      </w:tr>
    </w:tbl>
    <w:p w14:paraId="0E271EDC" w14:textId="686A8949" w:rsidR="00327789" w:rsidRPr="009003B1" w:rsidRDefault="00327789" w:rsidP="005B1701">
      <w:pPr>
        <w:spacing w:line="0" w:lineRule="atLeast"/>
        <w:jc w:val="left"/>
        <w:rPr>
          <w:rFonts w:ascii="メイリオ" w:eastAsia="メイリオ" w:hAnsi="メイリオ" w:cs="メイリオ"/>
          <w:szCs w:val="28"/>
        </w:rPr>
      </w:pPr>
    </w:p>
    <w:p w14:paraId="1EA502D8" w14:textId="378B119C" w:rsidR="00B02A86" w:rsidRPr="009003B1" w:rsidRDefault="00E27C5C" w:rsidP="005B1701">
      <w:pPr>
        <w:spacing w:line="0" w:lineRule="atLeast"/>
        <w:jc w:val="left"/>
        <w:rPr>
          <w:rFonts w:ascii="メイリオ" w:eastAsia="メイリオ" w:hAnsi="メイリオ" w:cs="メイリオ"/>
          <w:szCs w:val="28"/>
        </w:rPr>
      </w:pPr>
      <w:r w:rsidRPr="009003B1">
        <w:rPr>
          <w:rFonts w:ascii="メイリオ" w:eastAsia="メイリオ" w:hAnsi="メイリオ" w:cs="メイリオ"/>
          <w:szCs w:val="28"/>
        </w:rPr>
        <w:t>Q10．コンビニエンスストアの24</w:t>
      </w:r>
      <w:r w:rsidR="00B02A86" w:rsidRPr="009003B1">
        <w:rPr>
          <w:rFonts w:ascii="メイリオ" w:eastAsia="メイリオ" w:hAnsi="メイリオ" w:cs="メイリオ"/>
          <w:szCs w:val="28"/>
        </w:rPr>
        <w:t>時間営業について思うことがあれば</w:t>
      </w:r>
    </w:p>
    <w:p w14:paraId="313DBC5E" w14:textId="482DC32A" w:rsidR="00E27C5C" w:rsidRPr="009003B1" w:rsidRDefault="00E27C5C" w:rsidP="00B02A86">
      <w:pPr>
        <w:spacing w:line="0" w:lineRule="atLeast"/>
        <w:ind w:firstLineChars="300" w:firstLine="720"/>
        <w:jc w:val="left"/>
        <w:rPr>
          <w:b/>
          <w:szCs w:val="28"/>
        </w:rPr>
      </w:pPr>
      <w:r w:rsidRPr="009003B1">
        <w:rPr>
          <w:rFonts w:ascii="メイリオ" w:eastAsia="メイリオ" w:hAnsi="メイリオ" w:cs="メイリオ"/>
          <w:szCs w:val="28"/>
        </w:rPr>
        <w:t>自由にご記入ください。</w:t>
      </w:r>
    </w:p>
    <w:tbl>
      <w:tblPr>
        <w:tblStyle w:val="ae"/>
        <w:tblW w:w="104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85"/>
      </w:tblGrid>
      <w:tr w:rsidR="00662D2F" w:rsidRPr="009003B1" w14:paraId="1B2054BD" w14:textId="77777777" w:rsidTr="00E27C5C">
        <w:trPr>
          <w:trHeight w:val="340"/>
        </w:trPr>
        <w:tc>
          <w:tcPr>
            <w:tcW w:w="10485" w:type="dxa"/>
            <w:shd w:val="clear" w:color="auto" w:fill="auto"/>
          </w:tcPr>
          <w:p w14:paraId="07069826" w14:textId="4A1395CD" w:rsidR="00662D2F" w:rsidRPr="009003B1" w:rsidRDefault="00662D2F" w:rsidP="00E045AE">
            <w:pPr>
              <w:spacing w:line="0" w:lineRule="atLeast"/>
              <w:jc w:val="center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  <w:bookmarkStart w:id="596" w:name="_30j0zll" w:colFirst="0" w:colLast="0"/>
            <w:bookmarkEnd w:id="596"/>
          </w:p>
          <w:p w14:paraId="74CF42B7" w14:textId="77777777" w:rsidR="00BD42CA" w:rsidRPr="009003B1" w:rsidRDefault="00BD42CA" w:rsidP="005B1701">
            <w:pPr>
              <w:spacing w:line="0" w:lineRule="atLeast"/>
              <w:jc w:val="center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  <w:p w14:paraId="1C242656" w14:textId="77777777" w:rsidR="00BD42CA" w:rsidRPr="009003B1" w:rsidRDefault="00BD42CA" w:rsidP="005B1701">
            <w:pPr>
              <w:spacing w:line="0" w:lineRule="atLeast"/>
              <w:jc w:val="center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  <w:p w14:paraId="3B2280D0" w14:textId="488EAEE0" w:rsidR="00BD42CA" w:rsidRPr="009003B1" w:rsidRDefault="00BD42CA" w:rsidP="00E045AE">
            <w:pPr>
              <w:spacing w:line="0" w:lineRule="atLeast"/>
              <w:jc w:val="center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  <w:p w14:paraId="609C9D06" w14:textId="77777777" w:rsidR="00BD42CA" w:rsidRPr="009003B1" w:rsidRDefault="00BD42CA" w:rsidP="005B1701">
            <w:pPr>
              <w:spacing w:line="0" w:lineRule="atLeast"/>
              <w:jc w:val="center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  <w:p w14:paraId="4C61D905" w14:textId="77777777" w:rsidR="00BD42CA" w:rsidRPr="009003B1" w:rsidRDefault="00BD42CA" w:rsidP="005B1701">
            <w:pPr>
              <w:spacing w:line="0" w:lineRule="atLeast"/>
              <w:jc w:val="center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  <w:p w14:paraId="041B8118" w14:textId="77777777" w:rsidR="00BD42CA" w:rsidRPr="009003B1" w:rsidRDefault="00BD42CA" w:rsidP="005B1701">
            <w:pPr>
              <w:spacing w:line="0" w:lineRule="atLeast"/>
              <w:jc w:val="center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  <w:p w14:paraId="27B05806" w14:textId="77777777" w:rsidR="00BD42CA" w:rsidRPr="009003B1" w:rsidRDefault="00BD42CA" w:rsidP="005B1701">
            <w:pPr>
              <w:spacing w:line="0" w:lineRule="atLeast"/>
              <w:jc w:val="center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  <w:p w14:paraId="6E3B6EFD" w14:textId="77777777" w:rsidR="001C0AC3" w:rsidRPr="009003B1" w:rsidRDefault="001C0AC3" w:rsidP="005B1701">
            <w:pPr>
              <w:spacing w:line="0" w:lineRule="atLeast"/>
              <w:jc w:val="center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  <w:p w14:paraId="38A364C3" w14:textId="77777777" w:rsidR="001C0AC3" w:rsidRPr="009003B1" w:rsidRDefault="001C0AC3" w:rsidP="001C0AC3">
            <w:pPr>
              <w:spacing w:line="0" w:lineRule="atLeast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  <w:p w14:paraId="18865CE5" w14:textId="77777777" w:rsidR="001C0AC3" w:rsidRPr="009003B1" w:rsidRDefault="001C0AC3" w:rsidP="001C0AC3">
            <w:pPr>
              <w:spacing w:line="0" w:lineRule="atLeast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  <w:p w14:paraId="20208879" w14:textId="56B929D3" w:rsidR="001C0AC3" w:rsidRPr="009003B1" w:rsidRDefault="001C0AC3" w:rsidP="001C0AC3">
            <w:pPr>
              <w:spacing w:line="0" w:lineRule="atLeast"/>
              <w:rPr>
                <w:rFonts w:ascii="HG丸ｺﾞｼｯｸM-PRO" w:eastAsia="HG丸ｺﾞｼｯｸM-PRO" w:hAnsi="HG丸ｺﾞｼｯｸM-PRO" w:cs="HG丸ｺﾞｼｯｸM-PRO"/>
                <w:sz w:val="21"/>
                <w:szCs w:val="18"/>
              </w:rPr>
            </w:pPr>
          </w:p>
        </w:tc>
      </w:tr>
    </w:tbl>
    <w:p w14:paraId="1923C314" w14:textId="78CD1F69" w:rsidR="00662D2F" w:rsidRPr="002D5E91" w:rsidRDefault="00124F1C" w:rsidP="005B1701">
      <w:pPr>
        <w:widowControl/>
        <w:spacing w:line="0" w:lineRule="atLeast"/>
        <w:rPr>
          <w:rFonts w:ascii="メイリオ" w:eastAsia="メイリオ" w:hAnsi="メイリオ" w:cs="メイリオ"/>
          <w:b/>
          <w:sz w:val="28"/>
          <w:szCs w:val="28"/>
          <w:rPrChange w:id="597" w:author="松本涼太" w:date="2019-05-28T13:00:00Z">
            <w:rPr>
              <w:rFonts w:ascii="メイリオ" w:eastAsia="メイリオ" w:hAnsi="メイリオ" w:cs="メイリオ"/>
              <w:szCs w:val="28"/>
            </w:rPr>
          </w:rPrChange>
        </w:rPr>
      </w:pPr>
      <w:r w:rsidRPr="009003B1">
        <w:rPr>
          <w:rFonts w:ascii="メイリオ" w:eastAsia="メイリオ" w:hAnsi="メイリオ" w:cs="メイリオ"/>
          <w:szCs w:val="28"/>
        </w:rPr>
        <w:t>アンケートは以上です。</w:t>
      </w:r>
      <w:r w:rsidRPr="002D5E91">
        <w:rPr>
          <w:rFonts w:ascii="メイリオ" w:eastAsia="メイリオ" w:hAnsi="メイリオ" w:cs="メイリオ"/>
          <w:b/>
          <w:sz w:val="28"/>
          <w:szCs w:val="28"/>
          <w:rPrChange w:id="598" w:author="松本涼太" w:date="2019-05-28T13:00:00Z">
            <w:rPr>
              <w:rFonts w:ascii="メイリオ" w:eastAsia="メイリオ" w:hAnsi="メイリオ" w:cs="メイリオ"/>
              <w:szCs w:val="28"/>
            </w:rPr>
          </w:rPrChange>
        </w:rPr>
        <w:t>ご協力ありがとうございました。</w:t>
      </w:r>
    </w:p>
    <w:sectPr w:rsidR="00662D2F" w:rsidRPr="002D5E91" w:rsidSect="00E36274">
      <w:footerReference w:type="default" r:id="rId8"/>
      <w:pgSz w:w="11906" w:h="16838" w:code="9"/>
      <w:pgMar w:top="720" w:right="720" w:bottom="720" w:left="720" w:header="851" w:footer="99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69A13" w14:textId="77777777" w:rsidR="00F17E48" w:rsidRDefault="00F17E48">
      <w:r>
        <w:separator/>
      </w:r>
    </w:p>
  </w:endnote>
  <w:endnote w:type="continuationSeparator" w:id="0">
    <w:p w14:paraId="10F16472" w14:textId="77777777" w:rsidR="00F17E48" w:rsidRDefault="00F1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10102FF" w:usb1="EAC7FFFF" w:usb2="08010012" w:usb3="00000000" w:csb0="0002009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650B1" w14:textId="2E312849" w:rsidR="001C0AC3" w:rsidRDefault="001C0AC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17A37">
      <w:rPr>
        <w:noProof/>
        <w:color w:val="000000"/>
      </w:rPr>
      <w:t>4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03004" w14:textId="77777777" w:rsidR="00F17E48" w:rsidRDefault="00F17E48">
      <w:r>
        <w:separator/>
      </w:r>
    </w:p>
  </w:footnote>
  <w:footnote w:type="continuationSeparator" w:id="0">
    <w:p w14:paraId="718F2384" w14:textId="77777777" w:rsidR="00F17E48" w:rsidRDefault="00F17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A4BCA"/>
    <w:multiLevelType w:val="hybridMultilevel"/>
    <w:tmpl w:val="1C8C853C"/>
    <w:lvl w:ilvl="0" w:tplc="0C2E9C1A">
      <w:start w:val="1"/>
      <w:numFmt w:val="decimalFullWidth"/>
      <w:lvlText w:val="%1—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BF7E7E"/>
    <w:multiLevelType w:val="multilevel"/>
    <w:tmpl w:val="DAD81B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2" w15:restartNumberingAfterBreak="0">
    <w:nsid w:val="06CD0749"/>
    <w:multiLevelType w:val="multilevel"/>
    <w:tmpl w:val="44EC6D06"/>
    <w:lvl w:ilvl="0">
      <w:start w:val="9"/>
      <w:numFmt w:val="decimal"/>
      <w:lvlText w:val="%1"/>
      <w:lvlJc w:val="left"/>
      <w:pPr>
        <w:ind w:left="368" w:hanging="368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0CD27C93"/>
    <w:multiLevelType w:val="multilevel"/>
    <w:tmpl w:val="BD18E3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4" w15:restartNumberingAfterBreak="0">
    <w:nsid w:val="0DCC0910"/>
    <w:multiLevelType w:val="multilevel"/>
    <w:tmpl w:val="C39A87AA"/>
    <w:lvl w:ilvl="0">
      <w:start w:val="8"/>
      <w:numFmt w:val="decimal"/>
      <w:lvlText w:val="%1-"/>
      <w:lvlJc w:val="left"/>
      <w:pPr>
        <w:ind w:left="443" w:hanging="443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485617A"/>
    <w:multiLevelType w:val="multilevel"/>
    <w:tmpl w:val="9710B03A"/>
    <w:lvl w:ilvl="0">
      <w:start w:val="9"/>
      <w:numFmt w:val="decimal"/>
      <w:lvlText w:val="%1-"/>
      <w:lvlJc w:val="left"/>
      <w:pPr>
        <w:ind w:left="443" w:hanging="443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B246A7D"/>
    <w:multiLevelType w:val="multilevel"/>
    <w:tmpl w:val="F7A04D2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7" w15:restartNumberingAfterBreak="0">
    <w:nsid w:val="1CD3111E"/>
    <w:multiLevelType w:val="multilevel"/>
    <w:tmpl w:val="1500DEEA"/>
    <w:lvl w:ilvl="0">
      <w:start w:val="3"/>
      <w:numFmt w:val="decimal"/>
      <w:lvlText w:val="%1-"/>
      <w:lvlJc w:val="left"/>
      <w:pPr>
        <w:ind w:left="570" w:hanging="570"/>
      </w:pPr>
      <w:rPr>
        <w:rFonts w:hint="default"/>
        <w:b/>
        <w:sz w:val="24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-%2.%3.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-%2.%3.%4.%5."/>
      <w:lvlJc w:val="left"/>
      <w:pPr>
        <w:ind w:left="1440" w:hanging="1440"/>
      </w:pPr>
      <w:rPr>
        <w:rFonts w:hint="default"/>
        <w:b/>
        <w:sz w:val="24"/>
      </w:rPr>
    </w:lvl>
    <w:lvl w:ilvl="5">
      <w:start w:val="1"/>
      <w:numFmt w:val="decimal"/>
      <w:lvlText w:val="%1-%2.%3.%4.%5.%6."/>
      <w:lvlJc w:val="left"/>
      <w:pPr>
        <w:ind w:left="1800" w:hanging="1800"/>
      </w:pPr>
      <w:rPr>
        <w:rFonts w:hint="default"/>
        <w:b/>
        <w:sz w:val="24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  <w:b/>
        <w:sz w:val="24"/>
      </w:rPr>
    </w:lvl>
    <w:lvl w:ilvl="7">
      <w:start w:val="1"/>
      <w:numFmt w:val="decimal"/>
      <w:lvlText w:val="%1-%2.%3.%4.%5.%6.%7.%8."/>
      <w:lvlJc w:val="left"/>
      <w:pPr>
        <w:ind w:left="2160" w:hanging="2160"/>
      </w:pPr>
      <w:rPr>
        <w:rFonts w:hint="default"/>
        <w:b/>
        <w:sz w:val="24"/>
      </w:rPr>
    </w:lvl>
    <w:lvl w:ilvl="8">
      <w:start w:val="1"/>
      <w:numFmt w:val="decimal"/>
      <w:lvlText w:val="%1-%2.%3.%4.%5.%6.%7.%8.%9."/>
      <w:lvlJc w:val="left"/>
      <w:pPr>
        <w:ind w:left="2520" w:hanging="2520"/>
      </w:pPr>
      <w:rPr>
        <w:rFonts w:hint="default"/>
        <w:b/>
        <w:sz w:val="24"/>
      </w:rPr>
    </w:lvl>
  </w:abstractNum>
  <w:abstractNum w:abstractNumId="8" w15:restartNumberingAfterBreak="0">
    <w:nsid w:val="26E54B09"/>
    <w:multiLevelType w:val="hybridMultilevel"/>
    <w:tmpl w:val="B156C9B6"/>
    <w:lvl w:ilvl="0" w:tplc="5394B600">
      <w:start w:val="7"/>
      <w:numFmt w:val="decimal"/>
      <w:lvlText w:val="%1—"/>
      <w:lvlJc w:val="left"/>
      <w:pPr>
        <w:ind w:left="720" w:hanging="720"/>
      </w:pPr>
      <w:rPr>
        <w:rFonts w:hint="default"/>
        <w:b/>
        <w:color w:val="00000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917DAB"/>
    <w:multiLevelType w:val="multilevel"/>
    <w:tmpl w:val="76982A8A"/>
    <w:lvl w:ilvl="0">
      <w:start w:val="5"/>
      <w:numFmt w:val="decimal"/>
      <w:lvlText w:val="%1-"/>
      <w:lvlJc w:val="left"/>
      <w:pPr>
        <w:ind w:left="540" w:hanging="540"/>
      </w:pPr>
      <w:rPr>
        <w:rFonts w:hint="default"/>
        <w:b/>
        <w:sz w:val="24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-%2.%3.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-%2.%3.%4.%5."/>
      <w:lvlJc w:val="left"/>
      <w:pPr>
        <w:ind w:left="1440" w:hanging="1440"/>
      </w:pPr>
      <w:rPr>
        <w:rFonts w:hint="default"/>
        <w:b/>
        <w:sz w:val="24"/>
      </w:rPr>
    </w:lvl>
    <w:lvl w:ilvl="5">
      <w:start w:val="1"/>
      <w:numFmt w:val="decimal"/>
      <w:lvlText w:val="%1-%2.%3.%4.%5.%6."/>
      <w:lvlJc w:val="left"/>
      <w:pPr>
        <w:ind w:left="1800" w:hanging="1800"/>
      </w:pPr>
      <w:rPr>
        <w:rFonts w:hint="default"/>
        <w:b/>
        <w:sz w:val="24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  <w:b/>
        <w:sz w:val="24"/>
      </w:rPr>
    </w:lvl>
    <w:lvl w:ilvl="7">
      <w:start w:val="1"/>
      <w:numFmt w:val="decimal"/>
      <w:lvlText w:val="%1-%2.%3.%4.%5.%6.%7.%8."/>
      <w:lvlJc w:val="left"/>
      <w:pPr>
        <w:ind w:left="2160" w:hanging="2160"/>
      </w:pPr>
      <w:rPr>
        <w:rFonts w:hint="default"/>
        <w:b/>
        <w:sz w:val="24"/>
      </w:rPr>
    </w:lvl>
    <w:lvl w:ilvl="8">
      <w:start w:val="1"/>
      <w:numFmt w:val="decimal"/>
      <w:lvlText w:val="%1-%2.%3.%4.%5.%6.%7.%8.%9."/>
      <w:lvlJc w:val="left"/>
      <w:pPr>
        <w:ind w:left="2520" w:hanging="2520"/>
      </w:pPr>
      <w:rPr>
        <w:rFonts w:hint="default"/>
        <w:b/>
        <w:sz w:val="24"/>
      </w:rPr>
    </w:lvl>
  </w:abstractNum>
  <w:abstractNum w:abstractNumId="10" w15:restartNumberingAfterBreak="0">
    <w:nsid w:val="2EA05C6B"/>
    <w:multiLevelType w:val="hybridMultilevel"/>
    <w:tmpl w:val="02A82AC8"/>
    <w:lvl w:ilvl="0" w:tplc="6568C646">
      <w:start w:val="1"/>
      <w:numFmt w:val="decimalFullWidth"/>
      <w:lvlText w:val="%1—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19F5C89"/>
    <w:multiLevelType w:val="hybridMultilevel"/>
    <w:tmpl w:val="C56C54F6"/>
    <w:lvl w:ilvl="0" w:tplc="6EE270FE">
      <w:start w:val="1"/>
      <w:numFmt w:val="decimal"/>
      <w:lvlText w:val="%1—"/>
      <w:lvlJc w:val="left"/>
      <w:pPr>
        <w:ind w:left="720" w:hanging="720"/>
      </w:pPr>
      <w:rPr>
        <w:rFonts w:hint="default"/>
      </w:rPr>
    </w:lvl>
    <w:lvl w:ilvl="1" w:tplc="E124D484">
      <w:start w:val="1"/>
      <w:numFmt w:val="decimal"/>
      <w:lvlText w:val="%2—"/>
      <w:lvlJc w:val="left"/>
      <w:pPr>
        <w:ind w:left="1140" w:hanging="720"/>
      </w:pPr>
      <w:rPr>
        <w:rFonts w:hint="default"/>
        <w:color w:val="000000"/>
      </w:rPr>
    </w:lvl>
    <w:lvl w:ilvl="2" w:tplc="ED1E1F00">
      <w:start w:val="7"/>
      <w:numFmt w:val="decimal"/>
      <w:lvlText w:val="%3—"/>
      <w:lvlJc w:val="left"/>
      <w:pPr>
        <w:ind w:left="1560" w:hanging="720"/>
      </w:pPr>
      <w:rPr>
        <w:rFonts w:hint="default"/>
        <w:b/>
        <w:sz w:val="24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7AB56A5"/>
    <w:multiLevelType w:val="hybridMultilevel"/>
    <w:tmpl w:val="A95E0AB4"/>
    <w:lvl w:ilvl="0" w:tplc="1EE0B998">
      <w:start w:val="1"/>
      <w:numFmt w:val="decimalFullWidth"/>
      <w:lvlText w:val="%1—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896051F"/>
    <w:multiLevelType w:val="multilevel"/>
    <w:tmpl w:val="50AE7D4C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3F1B3F35"/>
    <w:multiLevelType w:val="multilevel"/>
    <w:tmpl w:val="9A3ECA5A"/>
    <w:lvl w:ilvl="0">
      <w:start w:val="4"/>
      <w:numFmt w:val="decimal"/>
      <w:lvlText w:val="%1-"/>
      <w:lvlJc w:val="left"/>
      <w:pPr>
        <w:ind w:left="540" w:hanging="540"/>
      </w:pPr>
      <w:rPr>
        <w:rFonts w:hint="default"/>
        <w:b/>
        <w:sz w:val="24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-%2.%3.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-%2.%3.%4.%5."/>
      <w:lvlJc w:val="left"/>
      <w:pPr>
        <w:ind w:left="1440" w:hanging="1440"/>
      </w:pPr>
      <w:rPr>
        <w:rFonts w:hint="default"/>
        <w:b/>
        <w:sz w:val="24"/>
      </w:rPr>
    </w:lvl>
    <w:lvl w:ilvl="5">
      <w:start w:val="1"/>
      <w:numFmt w:val="decimal"/>
      <w:lvlText w:val="%1-%2.%3.%4.%5.%6."/>
      <w:lvlJc w:val="left"/>
      <w:pPr>
        <w:ind w:left="1800" w:hanging="1800"/>
      </w:pPr>
      <w:rPr>
        <w:rFonts w:hint="default"/>
        <w:b/>
        <w:sz w:val="24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  <w:b/>
        <w:sz w:val="24"/>
      </w:rPr>
    </w:lvl>
    <w:lvl w:ilvl="7">
      <w:start w:val="1"/>
      <w:numFmt w:val="decimal"/>
      <w:lvlText w:val="%1-%2.%3.%4.%5.%6.%7.%8."/>
      <w:lvlJc w:val="left"/>
      <w:pPr>
        <w:ind w:left="2160" w:hanging="2160"/>
      </w:pPr>
      <w:rPr>
        <w:rFonts w:hint="default"/>
        <w:b/>
        <w:sz w:val="24"/>
      </w:rPr>
    </w:lvl>
    <w:lvl w:ilvl="8">
      <w:start w:val="1"/>
      <w:numFmt w:val="decimal"/>
      <w:lvlText w:val="%1-%2.%3.%4.%5.%6.%7.%8.%9."/>
      <w:lvlJc w:val="left"/>
      <w:pPr>
        <w:ind w:left="2520" w:hanging="2520"/>
      </w:pPr>
      <w:rPr>
        <w:rFonts w:hint="default"/>
        <w:b/>
        <w:sz w:val="24"/>
      </w:rPr>
    </w:lvl>
  </w:abstractNum>
  <w:abstractNum w:abstractNumId="15" w15:restartNumberingAfterBreak="0">
    <w:nsid w:val="45C13404"/>
    <w:multiLevelType w:val="hybridMultilevel"/>
    <w:tmpl w:val="71D0DCEC"/>
    <w:lvl w:ilvl="0" w:tplc="D152E95E">
      <w:start w:val="1"/>
      <w:numFmt w:val="decimalFullWidth"/>
      <w:lvlText w:val="%1—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289295A"/>
    <w:multiLevelType w:val="multilevel"/>
    <w:tmpl w:val="197616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17" w15:restartNumberingAfterBreak="0">
    <w:nsid w:val="567F021E"/>
    <w:multiLevelType w:val="multilevel"/>
    <w:tmpl w:val="E992121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18" w15:restartNumberingAfterBreak="0">
    <w:nsid w:val="57D607C8"/>
    <w:multiLevelType w:val="multilevel"/>
    <w:tmpl w:val="57164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19" w15:restartNumberingAfterBreak="0">
    <w:nsid w:val="57FD5C9E"/>
    <w:multiLevelType w:val="multilevel"/>
    <w:tmpl w:val="E1A06B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20" w15:restartNumberingAfterBreak="0">
    <w:nsid w:val="5AB76074"/>
    <w:multiLevelType w:val="hybridMultilevel"/>
    <w:tmpl w:val="011CD260"/>
    <w:lvl w:ilvl="0" w:tplc="F8880D84">
      <w:start w:val="1"/>
      <w:numFmt w:val="decimalFullWidth"/>
      <w:lvlText w:val="%1—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B093286"/>
    <w:multiLevelType w:val="multilevel"/>
    <w:tmpl w:val="18946B5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22" w15:restartNumberingAfterBreak="0">
    <w:nsid w:val="689556AE"/>
    <w:multiLevelType w:val="hybridMultilevel"/>
    <w:tmpl w:val="BA804866"/>
    <w:lvl w:ilvl="0" w:tplc="A372E5CE">
      <w:start w:val="1"/>
      <w:numFmt w:val="decimalFullWidth"/>
      <w:lvlText w:val="%1—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9291D9B"/>
    <w:multiLevelType w:val="multilevel"/>
    <w:tmpl w:val="00B0C7CA"/>
    <w:lvl w:ilvl="0">
      <w:start w:val="7"/>
      <w:numFmt w:val="decimal"/>
      <w:lvlText w:val="%1-"/>
      <w:lvlJc w:val="left"/>
      <w:pPr>
        <w:ind w:left="540" w:hanging="540"/>
      </w:pPr>
      <w:rPr>
        <w:rFonts w:hint="default"/>
        <w:b/>
        <w:sz w:val="24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-%2.%3.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-%2.%3.%4.%5."/>
      <w:lvlJc w:val="left"/>
      <w:pPr>
        <w:ind w:left="1440" w:hanging="1440"/>
      </w:pPr>
      <w:rPr>
        <w:rFonts w:hint="default"/>
        <w:b/>
        <w:sz w:val="24"/>
      </w:rPr>
    </w:lvl>
    <w:lvl w:ilvl="5">
      <w:start w:val="1"/>
      <w:numFmt w:val="decimal"/>
      <w:lvlText w:val="%1-%2.%3.%4.%5.%6."/>
      <w:lvlJc w:val="left"/>
      <w:pPr>
        <w:ind w:left="1800" w:hanging="1800"/>
      </w:pPr>
      <w:rPr>
        <w:rFonts w:hint="default"/>
        <w:b/>
        <w:sz w:val="24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  <w:b/>
        <w:sz w:val="24"/>
      </w:rPr>
    </w:lvl>
    <w:lvl w:ilvl="7">
      <w:start w:val="1"/>
      <w:numFmt w:val="decimal"/>
      <w:lvlText w:val="%1-%2.%3.%4.%5.%6.%7.%8."/>
      <w:lvlJc w:val="left"/>
      <w:pPr>
        <w:ind w:left="2160" w:hanging="2160"/>
      </w:pPr>
      <w:rPr>
        <w:rFonts w:hint="default"/>
        <w:b/>
        <w:sz w:val="24"/>
      </w:rPr>
    </w:lvl>
    <w:lvl w:ilvl="8">
      <w:start w:val="1"/>
      <w:numFmt w:val="decimal"/>
      <w:lvlText w:val="%1-%2.%3.%4.%5.%6.%7.%8.%9."/>
      <w:lvlJc w:val="left"/>
      <w:pPr>
        <w:ind w:left="2520" w:hanging="2520"/>
      </w:pPr>
      <w:rPr>
        <w:rFonts w:hint="default"/>
        <w:b/>
        <w:sz w:val="24"/>
      </w:rPr>
    </w:lvl>
  </w:abstractNum>
  <w:abstractNum w:abstractNumId="24" w15:restartNumberingAfterBreak="0">
    <w:nsid w:val="6D71551F"/>
    <w:multiLevelType w:val="hybridMultilevel"/>
    <w:tmpl w:val="2620F228"/>
    <w:lvl w:ilvl="0" w:tplc="A96C238C">
      <w:start w:val="1"/>
      <w:numFmt w:val="decimalFullWidth"/>
      <w:lvlText w:val="%1—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D8437CE"/>
    <w:multiLevelType w:val="multilevel"/>
    <w:tmpl w:val="175683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26" w15:restartNumberingAfterBreak="0">
    <w:nsid w:val="6E080724"/>
    <w:multiLevelType w:val="hybridMultilevel"/>
    <w:tmpl w:val="EDFC8670"/>
    <w:lvl w:ilvl="0" w:tplc="CB4470CE">
      <w:start w:val="1"/>
      <w:numFmt w:val="decimalFullWidth"/>
      <w:lvlText w:val="%1—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F7F2442"/>
    <w:multiLevelType w:val="hybridMultilevel"/>
    <w:tmpl w:val="1B502A0E"/>
    <w:lvl w:ilvl="0" w:tplc="76B2F776">
      <w:start w:val="1"/>
      <w:numFmt w:val="decimalFullWidth"/>
      <w:lvlText w:val="%1—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CA51BA6"/>
    <w:multiLevelType w:val="hybridMultilevel"/>
    <w:tmpl w:val="75166C64"/>
    <w:lvl w:ilvl="0" w:tplc="5DB43ED2">
      <w:start w:val="1"/>
      <w:numFmt w:val="decimalFullWidth"/>
      <w:lvlText w:val="%1—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DAE4F4A"/>
    <w:multiLevelType w:val="multilevel"/>
    <w:tmpl w:val="8D84779C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  <w:b/>
        <w:sz w:val="24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-%2.%3.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-%2.%3.%4.%5."/>
      <w:lvlJc w:val="left"/>
      <w:pPr>
        <w:ind w:left="1440" w:hanging="1440"/>
      </w:pPr>
      <w:rPr>
        <w:rFonts w:hint="default"/>
        <w:b/>
        <w:sz w:val="24"/>
      </w:rPr>
    </w:lvl>
    <w:lvl w:ilvl="5">
      <w:start w:val="1"/>
      <w:numFmt w:val="decimal"/>
      <w:lvlText w:val="%1-%2.%3.%4.%5.%6."/>
      <w:lvlJc w:val="left"/>
      <w:pPr>
        <w:ind w:left="1800" w:hanging="1800"/>
      </w:pPr>
      <w:rPr>
        <w:rFonts w:hint="default"/>
        <w:b/>
        <w:sz w:val="24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  <w:b/>
        <w:sz w:val="24"/>
      </w:rPr>
    </w:lvl>
    <w:lvl w:ilvl="7">
      <w:start w:val="1"/>
      <w:numFmt w:val="decimal"/>
      <w:lvlText w:val="%1-%2.%3.%4.%5.%6.%7.%8."/>
      <w:lvlJc w:val="left"/>
      <w:pPr>
        <w:ind w:left="2160" w:hanging="2160"/>
      </w:pPr>
      <w:rPr>
        <w:rFonts w:hint="default"/>
        <w:b/>
        <w:sz w:val="24"/>
      </w:rPr>
    </w:lvl>
    <w:lvl w:ilvl="8">
      <w:start w:val="1"/>
      <w:numFmt w:val="decimal"/>
      <w:lvlText w:val="%1-%2.%3.%4.%5.%6.%7.%8.%9."/>
      <w:lvlJc w:val="left"/>
      <w:pPr>
        <w:ind w:left="2520" w:hanging="2520"/>
      </w:pPr>
      <w:rPr>
        <w:rFonts w:hint="default"/>
        <w:b/>
        <w:sz w:val="24"/>
      </w:rPr>
    </w:lvl>
  </w:abstractNum>
  <w:abstractNum w:abstractNumId="30" w15:restartNumberingAfterBreak="0">
    <w:nsid w:val="7E5B359C"/>
    <w:multiLevelType w:val="multilevel"/>
    <w:tmpl w:val="D46E32FC"/>
    <w:lvl w:ilvl="0">
      <w:start w:val="9"/>
      <w:numFmt w:val="decimal"/>
      <w:lvlText w:val="%1"/>
      <w:lvlJc w:val="left"/>
      <w:pPr>
        <w:ind w:left="368" w:hanging="36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31" w15:restartNumberingAfterBreak="0">
    <w:nsid w:val="7EB82B82"/>
    <w:multiLevelType w:val="hybridMultilevel"/>
    <w:tmpl w:val="DAFEBD16"/>
    <w:lvl w:ilvl="0" w:tplc="BD305D40">
      <w:start w:val="7"/>
      <w:numFmt w:val="decimal"/>
      <w:lvlText w:val="%1—"/>
      <w:lvlJc w:val="left"/>
      <w:pPr>
        <w:ind w:left="720" w:hanging="720"/>
      </w:pPr>
      <w:rPr>
        <w:rFonts w:hint="default"/>
        <w:b/>
        <w:color w:val="00000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6"/>
  </w:num>
  <w:num w:numId="2">
    <w:abstractNumId w:val="19"/>
  </w:num>
  <w:num w:numId="3">
    <w:abstractNumId w:val="25"/>
  </w:num>
  <w:num w:numId="4">
    <w:abstractNumId w:val="1"/>
  </w:num>
  <w:num w:numId="5">
    <w:abstractNumId w:val="18"/>
  </w:num>
  <w:num w:numId="6">
    <w:abstractNumId w:val="21"/>
  </w:num>
  <w:num w:numId="7">
    <w:abstractNumId w:val="17"/>
  </w:num>
  <w:num w:numId="8">
    <w:abstractNumId w:val="6"/>
  </w:num>
  <w:num w:numId="9">
    <w:abstractNumId w:val="3"/>
  </w:num>
  <w:num w:numId="10">
    <w:abstractNumId w:val="27"/>
  </w:num>
  <w:num w:numId="11">
    <w:abstractNumId w:val="13"/>
  </w:num>
  <w:num w:numId="12">
    <w:abstractNumId w:val="11"/>
  </w:num>
  <w:num w:numId="13">
    <w:abstractNumId w:val="29"/>
  </w:num>
  <w:num w:numId="14">
    <w:abstractNumId w:val="7"/>
  </w:num>
  <w:num w:numId="15">
    <w:abstractNumId w:val="14"/>
  </w:num>
  <w:num w:numId="16">
    <w:abstractNumId w:val="9"/>
  </w:num>
  <w:num w:numId="17">
    <w:abstractNumId w:val="23"/>
  </w:num>
  <w:num w:numId="18">
    <w:abstractNumId w:val="31"/>
  </w:num>
  <w:num w:numId="19">
    <w:abstractNumId w:val="8"/>
  </w:num>
  <w:num w:numId="20">
    <w:abstractNumId w:val="26"/>
  </w:num>
  <w:num w:numId="21">
    <w:abstractNumId w:val="12"/>
  </w:num>
  <w:num w:numId="22">
    <w:abstractNumId w:val="0"/>
  </w:num>
  <w:num w:numId="23">
    <w:abstractNumId w:val="28"/>
  </w:num>
  <w:num w:numId="24">
    <w:abstractNumId w:val="10"/>
  </w:num>
  <w:num w:numId="25">
    <w:abstractNumId w:val="4"/>
  </w:num>
  <w:num w:numId="26">
    <w:abstractNumId w:val="24"/>
  </w:num>
  <w:num w:numId="27">
    <w:abstractNumId w:val="22"/>
  </w:num>
  <w:num w:numId="28">
    <w:abstractNumId w:val="15"/>
  </w:num>
  <w:num w:numId="29">
    <w:abstractNumId w:val="20"/>
  </w:num>
  <w:num w:numId="30">
    <w:abstractNumId w:val="30"/>
  </w:num>
  <w:num w:numId="31">
    <w:abstractNumId w:val="5"/>
  </w:num>
  <w:num w:numId="3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yako Taniguchi">
    <w15:presenceInfo w15:providerId="None" w15:userId="Ayako Taniguchi"/>
  </w15:person>
  <w15:person w15:author="松本涼太">
    <w15:presenceInfo w15:providerId="AD" w15:userId="S::s1611317@u.tsukuba.ac.jp::ed818596-1933-462a-a47b-6ea548afd0a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trackRevision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D2F"/>
    <w:rsid w:val="00000603"/>
    <w:rsid w:val="00006169"/>
    <w:rsid w:val="00024CE2"/>
    <w:rsid w:val="00031E5F"/>
    <w:rsid w:val="0006496F"/>
    <w:rsid w:val="000A72F8"/>
    <w:rsid w:val="000B26E7"/>
    <w:rsid w:val="000E1104"/>
    <w:rsid w:val="00104CB3"/>
    <w:rsid w:val="0011301B"/>
    <w:rsid w:val="001175AC"/>
    <w:rsid w:val="00124F1C"/>
    <w:rsid w:val="00156A63"/>
    <w:rsid w:val="001575CF"/>
    <w:rsid w:val="0018371C"/>
    <w:rsid w:val="0019541C"/>
    <w:rsid w:val="001C0AC3"/>
    <w:rsid w:val="001C55BF"/>
    <w:rsid w:val="001D1332"/>
    <w:rsid w:val="002045C1"/>
    <w:rsid w:val="00204A25"/>
    <w:rsid w:val="00214411"/>
    <w:rsid w:val="00220442"/>
    <w:rsid w:val="002476ED"/>
    <w:rsid w:val="00255473"/>
    <w:rsid w:val="00280A3F"/>
    <w:rsid w:val="002A5610"/>
    <w:rsid w:val="002A69E9"/>
    <w:rsid w:val="002B2F07"/>
    <w:rsid w:val="002D5E91"/>
    <w:rsid w:val="002D6E32"/>
    <w:rsid w:val="002F2DC5"/>
    <w:rsid w:val="002F4387"/>
    <w:rsid w:val="00313E55"/>
    <w:rsid w:val="00327789"/>
    <w:rsid w:val="00333745"/>
    <w:rsid w:val="00336FDE"/>
    <w:rsid w:val="003F7665"/>
    <w:rsid w:val="00406B04"/>
    <w:rsid w:val="00411D84"/>
    <w:rsid w:val="004662A2"/>
    <w:rsid w:val="00474820"/>
    <w:rsid w:val="00480560"/>
    <w:rsid w:val="0048546E"/>
    <w:rsid w:val="0049067F"/>
    <w:rsid w:val="0049205D"/>
    <w:rsid w:val="004D3AFF"/>
    <w:rsid w:val="004F02E2"/>
    <w:rsid w:val="004F607C"/>
    <w:rsid w:val="00534CEC"/>
    <w:rsid w:val="00581E7F"/>
    <w:rsid w:val="00587565"/>
    <w:rsid w:val="005B1701"/>
    <w:rsid w:val="005D20E9"/>
    <w:rsid w:val="005D6833"/>
    <w:rsid w:val="00601984"/>
    <w:rsid w:val="006136F8"/>
    <w:rsid w:val="00641074"/>
    <w:rsid w:val="00641F6C"/>
    <w:rsid w:val="00662D2F"/>
    <w:rsid w:val="006827FE"/>
    <w:rsid w:val="006976B2"/>
    <w:rsid w:val="006A728C"/>
    <w:rsid w:val="006C25E1"/>
    <w:rsid w:val="006C5721"/>
    <w:rsid w:val="006E070D"/>
    <w:rsid w:val="006F4351"/>
    <w:rsid w:val="00702566"/>
    <w:rsid w:val="00746EAB"/>
    <w:rsid w:val="00755232"/>
    <w:rsid w:val="00757C46"/>
    <w:rsid w:val="007F1F85"/>
    <w:rsid w:val="00825C8B"/>
    <w:rsid w:val="00827AE1"/>
    <w:rsid w:val="008328D4"/>
    <w:rsid w:val="008748AD"/>
    <w:rsid w:val="00881F67"/>
    <w:rsid w:val="008A16C0"/>
    <w:rsid w:val="008B1D3D"/>
    <w:rsid w:val="008C7BE2"/>
    <w:rsid w:val="008E4B0D"/>
    <w:rsid w:val="009003B1"/>
    <w:rsid w:val="00913BD8"/>
    <w:rsid w:val="009300D5"/>
    <w:rsid w:val="009538C1"/>
    <w:rsid w:val="00957373"/>
    <w:rsid w:val="009637D8"/>
    <w:rsid w:val="00981567"/>
    <w:rsid w:val="009817FB"/>
    <w:rsid w:val="009874F4"/>
    <w:rsid w:val="009C5D65"/>
    <w:rsid w:val="009E0F9B"/>
    <w:rsid w:val="00A05DAD"/>
    <w:rsid w:val="00A22496"/>
    <w:rsid w:val="00A22BB0"/>
    <w:rsid w:val="00A519B4"/>
    <w:rsid w:val="00A7293E"/>
    <w:rsid w:val="00A82E2A"/>
    <w:rsid w:val="00A83B97"/>
    <w:rsid w:val="00AA600D"/>
    <w:rsid w:val="00AC281C"/>
    <w:rsid w:val="00AC65A4"/>
    <w:rsid w:val="00AD59B7"/>
    <w:rsid w:val="00AE676E"/>
    <w:rsid w:val="00AF0A2D"/>
    <w:rsid w:val="00AF54F5"/>
    <w:rsid w:val="00B02A86"/>
    <w:rsid w:val="00B13EEA"/>
    <w:rsid w:val="00B45EE6"/>
    <w:rsid w:val="00B73F7A"/>
    <w:rsid w:val="00BA20B6"/>
    <w:rsid w:val="00BB0849"/>
    <w:rsid w:val="00BB30C9"/>
    <w:rsid w:val="00BD42CA"/>
    <w:rsid w:val="00C11389"/>
    <w:rsid w:val="00C160F2"/>
    <w:rsid w:val="00C31109"/>
    <w:rsid w:val="00C355C0"/>
    <w:rsid w:val="00C372F7"/>
    <w:rsid w:val="00C43A94"/>
    <w:rsid w:val="00C528C3"/>
    <w:rsid w:val="00C7037F"/>
    <w:rsid w:val="00C80486"/>
    <w:rsid w:val="00C87C13"/>
    <w:rsid w:val="00CF7081"/>
    <w:rsid w:val="00D13342"/>
    <w:rsid w:val="00D2404A"/>
    <w:rsid w:val="00D67883"/>
    <w:rsid w:val="00D82728"/>
    <w:rsid w:val="00DF27A5"/>
    <w:rsid w:val="00E045AE"/>
    <w:rsid w:val="00E14623"/>
    <w:rsid w:val="00E17A37"/>
    <w:rsid w:val="00E27C5C"/>
    <w:rsid w:val="00E36274"/>
    <w:rsid w:val="00F17E48"/>
    <w:rsid w:val="00F37676"/>
    <w:rsid w:val="00F42C30"/>
    <w:rsid w:val="00F70414"/>
    <w:rsid w:val="00F93896"/>
    <w:rsid w:val="00F93BC1"/>
    <w:rsid w:val="00FA0407"/>
    <w:rsid w:val="00FC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7CDEC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="游明朝" w:hAnsi="游明朝" w:cs="游明朝"/>
        <w:sz w:val="24"/>
        <w:szCs w:val="24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A72F8"/>
    <w:pPr>
      <w:ind w:leftChars="400" w:left="840"/>
    </w:pPr>
  </w:style>
  <w:style w:type="paragraph" w:styleId="af0">
    <w:name w:val="Balloon Text"/>
    <w:basedOn w:val="a"/>
    <w:link w:val="af1"/>
    <w:uiPriority w:val="99"/>
    <w:semiHidden/>
    <w:unhideWhenUsed/>
    <w:rsid w:val="006976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6976B2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header"/>
    <w:basedOn w:val="a"/>
    <w:link w:val="af3"/>
    <w:uiPriority w:val="99"/>
    <w:unhideWhenUsed/>
    <w:rsid w:val="002476ED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76ED"/>
  </w:style>
  <w:style w:type="paragraph" w:styleId="af4">
    <w:name w:val="footer"/>
    <w:basedOn w:val="a"/>
    <w:link w:val="af5"/>
    <w:uiPriority w:val="99"/>
    <w:unhideWhenUsed/>
    <w:rsid w:val="002476ED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2476ED"/>
  </w:style>
  <w:style w:type="character" w:styleId="af6">
    <w:name w:val="annotation reference"/>
    <w:basedOn w:val="a0"/>
    <w:uiPriority w:val="99"/>
    <w:semiHidden/>
    <w:unhideWhenUsed/>
    <w:rsid w:val="009538C1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9538C1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9538C1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538C1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9538C1"/>
    <w:rPr>
      <w:b/>
      <w:bCs/>
    </w:rPr>
  </w:style>
  <w:style w:type="paragraph" w:styleId="afb">
    <w:name w:val="Revision"/>
    <w:hidden/>
    <w:uiPriority w:val="99"/>
    <w:semiHidden/>
    <w:rsid w:val="001175AC"/>
    <w:pPr>
      <w:widowControl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5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2814F-6BA7-A14D-98BB-AB63BC318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s1711229</dc:creator>
  <cp:lastModifiedBy>松本涼太</cp:lastModifiedBy>
  <cp:revision>2</cp:revision>
  <cp:lastPrinted>2019-05-28T07:40:00Z</cp:lastPrinted>
  <dcterms:created xsi:type="dcterms:W3CDTF">2019-05-31T00:35:00Z</dcterms:created>
  <dcterms:modified xsi:type="dcterms:W3CDTF">2019-05-31T00:35:00Z</dcterms:modified>
</cp:coreProperties>
</file>